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824E8" w14:textId="41861F0A" w:rsidR="00261A16" w:rsidRDefault="00602CFF" w:rsidP="004B1BB6">
      <w:pPr>
        <w:pStyle w:val="OZNPROJEKTUwskazaniedatylubwersjiprojektu"/>
      </w:pPr>
      <w:bookmarkStart w:id="0" w:name="_GoBack"/>
      <w:bookmarkEnd w:id="0"/>
      <w:r>
        <w:t>Projekt</w:t>
      </w:r>
      <w:r w:rsidR="00A576F4">
        <w:t xml:space="preserve"> </w:t>
      </w:r>
      <w:r w:rsidR="006A58CC">
        <w:t xml:space="preserve">z dnia </w:t>
      </w:r>
      <w:r w:rsidR="009D16C8">
        <w:t>9</w:t>
      </w:r>
      <w:r w:rsidR="000D2315">
        <w:t xml:space="preserve"> sierpnia</w:t>
      </w:r>
      <w:r w:rsidR="006A58CC">
        <w:t xml:space="preserve"> </w:t>
      </w:r>
      <w:r w:rsidR="00AE3DDF">
        <w:t>202</w:t>
      </w:r>
      <w:r w:rsidR="006D30F6">
        <w:t>2</w:t>
      </w:r>
      <w:r w:rsidR="006A58CC">
        <w:t xml:space="preserve"> r.</w:t>
      </w:r>
    </w:p>
    <w:p w14:paraId="0CEC8EC2" w14:textId="77777777" w:rsidR="00602CFF" w:rsidRDefault="00602CFF" w:rsidP="00737F6A"/>
    <w:p w14:paraId="6A2D5DF9" w14:textId="77777777" w:rsidR="00602CFF" w:rsidRDefault="00602CFF" w:rsidP="004B1BB6">
      <w:pPr>
        <w:pStyle w:val="OZNRODZAKTUtznustawalubrozporzdzenieiorganwydajcy"/>
      </w:pPr>
      <w:r>
        <w:t>Ustawa</w:t>
      </w:r>
    </w:p>
    <w:p w14:paraId="697B0DD2" w14:textId="77777777" w:rsidR="00602CFF" w:rsidRDefault="00602CFF" w:rsidP="004B1BB6">
      <w:pPr>
        <w:pStyle w:val="DATAAKTUdatauchwalenialubwydaniaaktu"/>
      </w:pPr>
      <w:r>
        <w:t>z dnia ….</w:t>
      </w:r>
    </w:p>
    <w:p w14:paraId="30CE0E80" w14:textId="77777777" w:rsidR="00602CFF" w:rsidRDefault="00602CFF" w:rsidP="004B1BB6">
      <w:pPr>
        <w:pStyle w:val="TYTUAKTUprzedmiotregulacjiustawylubrozporzdzenia"/>
      </w:pPr>
      <w:r>
        <w:t>o zmianie ustawy o drogach publicznych</w:t>
      </w:r>
      <w:r w:rsidR="003B7BB6">
        <w:t xml:space="preserve"> oraz niektórych innych ustaw</w:t>
      </w:r>
      <w:r w:rsidR="00790243" w:rsidRPr="00790243">
        <w:rPr>
          <w:rStyle w:val="IGindeksgrny"/>
        </w:rPr>
        <w:footnoteReference w:id="1"/>
      </w:r>
      <w:r w:rsidR="00790243" w:rsidRPr="00790243">
        <w:rPr>
          <w:rStyle w:val="IGindeksgrny"/>
        </w:rPr>
        <w:t>)</w:t>
      </w:r>
      <w:r w:rsidR="003B7BB6">
        <w:rPr>
          <w:rStyle w:val="IGindeksgrny"/>
        </w:rPr>
        <w:t xml:space="preserve"> </w:t>
      </w:r>
      <w:r w:rsidR="003B7BB6">
        <w:rPr>
          <w:rStyle w:val="Odwoanieprzypisudolnego"/>
        </w:rPr>
        <w:footnoteReference w:id="2"/>
      </w:r>
      <w:r w:rsidR="003B7BB6">
        <w:rPr>
          <w:rStyle w:val="IGindeksgrny"/>
        </w:rPr>
        <w:t>)</w:t>
      </w:r>
    </w:p>
    <w:p w14:paraId="6C0F1CD7" w14:textId="77777777" w:rsidR="00602CFF" w:rsidRDefault="00602CFF" w:rsidP="00737F6A"/>
    <w:p w14:paraId="1AD243DE" w14:textId="0EF0713F" w:rsidR="00602CFF" w:rsidRPr="00F84074" w:rsidRDefault="00602CFF">
      <w:pPr>
        <w:pStyle w:val="ARTartustawynprozporzdzenia"/>
      </w:pPr>
      <w:r w:rsidRPr="00F84074">
        <w:t xml:space="preserve">Art. 1. W ustawie z dnia 21 marca 1985 r. o drogach publicznych (Dz. U. z </w:t>
      </w:r>
      <w:r w:rsidR="00AE3DDF" w:rsidRPr="00F84074">
        <w:t>20</w:t>
      </w:r>
      <w:r w:rsidR="00AE3DDF">
        <w:t>2</w:t>
      </w:r>
      <w:r w:rsidR="00054F66">
        <w:t>1</w:t>
      </w:r>
      <w:r w:rsidR="00AE3DDF" w:rsidRPr="00F84074">
        <w:t xml:space="preserve"> </w:t>
      </w:r>
      <w:r w:rsidRPr="00F84074">
        <w:t>r. poz.</w:t>
      </w:r>
      <w:r w:rsidR="00AE3DDF">
        <w:t xml:space="preserve"> </w:t>
      </w:r>
      <w:r w:rsidR="00054F66">
        <w:t>1376</w:t>
      </w:r>
      <w:r w:rsidR="00276357">
        <w:t xml:space="preserve"> </w:t>
      </w:r>
      <w:r w:rsidR="00276357" w:rsidRPr="00276357">
        <w:t>i 1595 oraz z 2022 r. poz. 32</w:t>
      </w:r>
      <w:r w:rsidR="008F45D3">
        <w:t>,</w:t>
      </w:r>
      <w:r w:rsidR="00276357" w:rsidRPr="00276357">
        <w:t xml:space="preserve"> 655</w:t>
      </w:r>
      <w:r w:rsidR="008F45D3">
        <w:t xml:space="preserve"> i 1261</w:t>
      </w:r>
      <w:r w:rsidR="00DA73F6" w:rsidRPr="00F84074">
        <w:t xml:space="preserve">) </w:t>
      </w:r>
      <w:r w:rsidRPr="00F84074">
        <w:t>wprowadza się następujące zmiany:</w:t>
      </w:r>
    </w:p>
    <w:p w14:paraId="0F825486" w14:textId="77777777" w:rsidR="009965D2" w:rsidRPr="00F84074" w:rsidRDefault="004B1BB6">
      <w:pPr>
        <w:pStyle w:val="PKTpunkt"/>
      </w:pPr>
      <w:r w:rsidRPr="00F84074">
        <w:t>1) w art. 4</w:t>
      </w:r>
      <w:r w:rsidR="009965D2" w:rsidRPr="00F84074">
        <w:t>:</w:t>
      </w:r>
    </w:p>
    <w:p w14:paraId="15F146FD" w14:textId="77777777" w:rsidR="00192B42" w:rsidRDefault="002F5834">
      <w:pPr>
        <w:pStyle w:val="LITlitera"/>
      </w:pPr>
      <w:r>
        <w:t>a</w:t>
      </w:r>
      <w:r w:rsidR="00892AA7" w:rsidRPr="004C46B3">
        <w:t xml:space="preserve">) </w:t>
      </w:r>
      <w:r w:rsidR="004B1BB6" w:rsidRPr="004C46B3">
        <w:t xml:space="preserve">pkt </w:t>
      </w:r>
      <w:r>
        <w:t>42</w:t>
      </w:r>
      <w:r w:rsidR="00192B42" w:rsidRPr="00192B42">
        <w:t xml:space="preserve"> </w:t>
      </w:r>
      <w:r w:rsidR="00192B42">
        <w:t>otrzymuje</w:t>
      </w:r>
      <w:r w:rsidR="00192B42" w:rsidRPr="00192B42">
        <w:t xml:space="preserve"> brzmienie</w:t>
      </w:r>
      <w:r w:rsidR="00192B42">
        <w:t>:</w:t>
      </w:r>
    </w:p>
    <w:p w14:paraId="643D1520" w14:textId="77777777" w:rsidR="00192B42" w:rsidRDefault="004C2777" w:rsidP="00A03FFD">
      <w:pPr>
        <w:pStyle w:val="ZPKTzmpktartykuempunktem"/>
      </w:pPr>
      <w:r>
        <w:t xml:space="preserve">„42) obszar EETS - drogę, </w:t>
      </w:r>
      <w:r w:rsidR="00A03FFD">
        <w:t xml:space="preserve">sieć dróg, most, tunel </w:t>
      </w:r>
      <w:r w:rsidRPr="004C2777">
        <w:t xml:space="preserve">lub </w:t>
      </w:r>
      <w:r w:rsidR="00A03FFD">
        <w:t xml:space="preserve">przeprawę </w:t>
      </w:r>
      <w:r w:rsidRPr="004C2777">
        <w:t>prom</w:t>
      </w:r>
      <w:r w:rsidR="00A03FFD">
        <w:t xml:space="preserve">ową </w:t>
      </w:r>
      <w:r w:rsidR="00192B42" w:rsidRPr="00192B42">
        <w:t>na terytorium państwa członkowskiego Unii Europejskiej, na któr</w:t>
      </w:r>
      <w:r w:rsidR="00A03FFD">
        <w:t>ych</w:t>
      </w:r>
      <w:r w:rsidR="00192B42" w:rsidRPr="00192B42">
        <w:t xml:space="preserve"> </w:t>
      </w:r>
      <w:r w:rsidR="00192B42">
        <w:t xml:space="preserve">opłaty </w:t>
      </w:r>
      <w:r w:rsidR="001465D7">
        <w:t xml:space="preserve">za przejazd </w:t>
      </w:r>
      <w:r w:rsidR="00192B42" w:rsidRPr="00192B42">
        <w:t>pobiera</w:t>
      </w:r>
      <w:r w:rsidR="00A03FFD">
        <w:t xml:space="preserve"> się</w:t>
      </w:r>
      <w:r w:rsidR="00192B42" w:rsidRPr="00192B42">
        <w:t xml:space="preserve"> </w:t>
      </w:r>
      <w:r w:rsidR="00192B42">
        <w:t>za pomocą</w:t>
      </w:r>
      <w:r w:rsidR="00192B42" w:rsidRPr="00192B42">
        <w:t xml:space="preserve"> systemu elektronicznego poboru opłat </w:t>
      </w:r>
      <w:r w:rsidR="00192B42">
        <w:t>wykorzystującego co najmniej jedną z następujących technologii:</w:t>
      </w:r>
    </w:p>
    <w:p w14:paraId="166055D4" w14:textId="77777777" w:rsidR="00192B42" w:rsidRPr="00192B42" w:rsidRDefault="00A320D1" w:rsidP="000C1C39">
      <w:pPr>
        <w:pStyle w:val="ZLITwPKTzmlitwpktartykuempunktem"/>
      </w:pPr>
      <w:r>
        <w:t>a</w:t>
      </w:r>
      <w:r w:rsidR="00192B42" w:rsidRPr="00192B42">
        <w:t>) pozycjonowanie satelitarne</w:t>
      </w:r>
      <w:r>
        <w:t>,</w:t>
      </w:r>
    </w:p>
    <w:p w14:paraId="08C95A65" w14:textId="77777777" w:rsidR="00192B42" w:rsidRPr="00192B42" w:rsidRDefault="00A320D1" w:rsidP="000C1C39">
      <w:pPr>
        <w:pStyle w:val="ZLITwPKTzmlitwpktartykuempunktem"/>
      </w:pPr>
      <w:r>
        <w:t>b</w:t>
      </w:r>
      <w:r w:rsidR="00192B42" w:rsidRPr="00192B42">
        <w:t>) łączność ruchomą</w:t>
      </w:r>
      <w:r>
        <w:t>,</w:t>
      </w:r>
    </w:p>
    <w:p w14:paraId="2F9D86E5" w14:textId="77777777" w:rsidR="00192B42" w:rsidRDefault="00A320D1" w:rsidP="000C1C39">
      <w:pPr>
        <w:pStyle w:val="ZLITwPKTzmlitwpktartykuempunktem"/>
      </w:pPr>
      <w:r>
        <w:t>c</w:t>
      </w:r>
      <w:r w:rsidR="00192B42" w:rsidRPr="00192B42">
        <w:t>) technologię mikrofalową</w:t>
      </w:r>
      <w:r>
        <w:t xml:space="preserve"> 5,8 GHz,</w:t>
      </w:r>
    </w:p>
    <w:p w14:paraId="494CCD7E" w14:textId="77777777" w:rsidR="00192B42" w:rsidRDefault="00A320D1" w:rsidP="000C1C39">
      <w:pPr>
        <w:pStyle w:val="ZLITwPKTzmlitwpktartykuempunktem"/>
      </w:pPr>
      <w:r>
        <w:t>d</w:t>
      </w:r>
      <w:r w:rsidR="00192B42">
        <w:t>) naliczanie</w:t>
      </w:r>
      <w:r w:rsidR="00192B42" w:rsidRPr="00192B42">
        <w:t xml:space="preserve"> opłat w oparciu o automatyczne rozpoznawanie tablic rejestracyjnych pojazdów</w:t>
      </w:r>
      <w:r>
        <w:t xml:space="preserve"> (ANPR)</w:t>
      </w:r>
      <w:r w:rsidR="00192B42" w:rsidRPr="00192B42">
        <w:t>;”,</w:t>
      </w:r>
    </w:p>
    <w:p w14:paraId="22742D7F" w14:textId="77777777" w:rsidR="00192B42" w:rsidRDefault="00192B42">
      <w:pPr>
        <w:pStyle w:val="LITlitera"/>
      </w:pPr>
      <w:r>
        <w:t>b) po pkt 42 dodaje się pkt 42a w brzmieniu:</w:t>
      </w:r>
    </w:p>
    <w:p w14:paraId="5E0228FE" w14:textId="333EFB40" w:rsidR="00192B42" w:rsidRDefault="00192B42" w:rsidP="000C1C39">
      <w:pPr>
        <w:pStyle w:val="ZPKTzmpktartykuempunktem"/>
      </w:pPr>
      <w:r w:rsidRPr="00192B42">
        <w:lastRenderedPageBreak/>
        <w:t>„</w:t>
      </w:r>
      <w:r>
        <w:t xml:space="preserve">42a) podmiot pobierający opłaty na obszarze EETS - podmiot pobierający opłaty </w:t>
      </w:r>
      <w:r w:rsidR="00A03FFD">
        <w:t xml:space="preserve">za korzystanie z dróg publicznych </w:t>
      </w:r>
      <w:r>
        <w:t>na obszarze EETS znajdującym się na terytorium Rzeczypospolitej Polskiej;</w:t>
      </w:r>
      <w:r w:rsidRPr="00192B42">
        <w:t>”</w:t>
      </w:r>
      <w:r>
        <w:t>,</w:t>
      </w:r>
    </w:p>
    <w:p w14:paraId="13EB7989" w14:textId="77777777" w:rsidR="004B1BB6" w:rsidRPr="004C46B3" w:rsidRDefault="00192B42">
      <w:pPr>
        <w:pStyle w:val="LITlitera"/>
      </w:pPr>
      <w:r>
        <w:t>c)</w:t>
      </w:r>
      <w:r w:rsidR="00D2596D">
        <w:t xml:space="preserve"> </w:t>
      </w:r>
      <w:r>
        <w:t xml:space="preserve">pkt </w:t>
      </w:r>
      <w:r w:rsidR="00D2596D">
        <w:t>43 otrzymuj</w:t>
      </w:r>
      <w:r>
        <w:t>e</w:t>
      </w:r>
      <w:r w:rsidR="004B1BB6" w:rsidRPr="004C46B3">
        <w:t xml:space="preserve"> brzmienie:</w:t>
      </w:r>
    </w:p>
    <w:p w14:paraId="4BA22767" w14:textId="77777777" w:rsidR="004B1BB6" w:rsidRPr="004C46B3" w:rsidRDefault="00FE6B73" w:rsidP="000C1C39">
      <w:pPr>
        <w:pStyle w:val="ZPKTzmpktartykuempunktem"/>
      </w:pPr>
      <w:r w:rsidRPr="004C46B3">
        <w:t>„</w:t>
      </w:r>
      <w:r w:rsidR="00D2596D">
        <w:t xml:space="preserve">43) </w:t>
      </w:r>
      <w:r w:rsidR="00D2596D" w:rsidRPr="00D2596D">
        <w:t xml:space="preserve">dostawca EETS - </w:t>
      </w:r>
      <w:r w:rsidR="00D2596D">
        <w:t>podmiot świadczący</w:t>
      </w:r>
      <w:r w:rsidR="00D2596D" w:rsidRPr="00D2596D">
        <w:t xml:space="preserve"> usługę EETS;</w:t>
      </w:r>
      <w:r w:rsidRPr="004C46B3">
        <w:t>”</w:t>
      </w:r>
      <w:r w:rsidR="009965D2" w:rsidRPr="004C46B3">
        <w:t>,</w:t>
      </w:r>
    </w:p>
    <w:p w14:paraId="26CE81D2" w14:textId="77777777" w:rsidR="008D01A5" w:rsidRDefault="00192B42">
      <w:pPr>
        <w:pStyle w:val="LITlitera"/>
      </w:pPr>
      <w:r>
        <w:t>d</w:t>
      </w:r>
      <w:r w:rsidR="00892AA7" w:rsidRPr="004C46B3">
        <w:t>)</w:t>
      </w:r>
      <w:r w:rsidR="00F71A90" w:rsidRPr="004C46B3">
        <w:t xml:space="preserve"> </w:t>
      </w:r>
      <w:r w:rsidR="008D01A5">
        <w:t>po pkt 43 dodaje się pkt 43a w brzmieniu</w:t>
      </w:r>
      <w:r w:rsidR="00856823">
        <w:t>:</w:t>
      </w:r>
    </w:p>
    <w:p w14:paraId="5B57223D" w14:textId="209897C8" w:rsidR="008D01A5" w:rsidRDefault="008D01A5">
      <w:pPr>
        <w:pStyle w:val="LITlitera"/>
      </w:pPr>
      <w:r w:rsidRPr="008D01A5">
        <w:t>„</w:t>
      </w:r>
      <w:r>
        <w:t>43</w:t>
      </w:r>
      <w:r w:rsidR="008C6CE7">
        <w:t>a</w:t>
      </w:r>
      <w:r>
        <w:t xml:space="preserve">) umowa </w:t>
      </w:r>
      <w:r w:rsidR="00E33C76">
        <w:t xml:space="preserve">dotycząca obszaru </w:t>
      </w:r>
      <w:r>
        <w:t>EETS - umow</w:t>
      </w:r>
      <w:r w:rsidR="004B3E65">
        <w:t>ę</w:t>
      </w:r>
      <w:r>
        <w:t xml:space="preserve"> zawieran</w:t>
      </w:r>
      <w:r w:rsidR="004B3E65">
        <w:t>ą</w:t>
      </w:r>
      <w:r>
        <w:t xml:space="preserve"> pomiędzy dostawcą EETS a podmiotem pobierającym opłaty na danym obszarze EETS, na podstawie której dostawca EETS jest uprawniony do świadczenia usługi EETS na tym obszarze;</w:t>
      </w:r>
      <w:r w:rsidRPr="008D01A5">
        <w:t>”</w:t>
      </w:r>
      <w:r>
        <w:t>,</w:t>
      </w:r>
    </w:p>
    <w:p w14:paraId="38C96CE8" w14:textId="1239A0B1" w:rsidR="009965D2" w:rsidRPr="004C46B3" w:rsidRDefault="00192B42">
      <w:pPr>
        <w:pStyle w:val="LITlitera"/>
      </w:pPr>
      <w:r>
        <w:t>e</w:t>
      </w:r>
      <w:r w:rsidR="008D01A5">
        <w:t xml:space="preserve">) </w:t>
      </w:r>
      <w:r w:rsidR="00B95035" w:rsidRPr="004C46B3">
        <w:t xml:space="preserve">po pkt 44 </w:t>
      </w:r>
      <w:r w:rsidR="002F5834">
        <w:t xml:space="preserve">dodaje się pkt </w:t>
      </w:r>
      <w:r w:rsidR="00C95999">
        <w:t>44a-</w:t>
      </w:r>
      <w:r w:rsidR="00A162A0">
        <w:t>44</w:t>
      </w:r>
      <w:r w:rsidR="00B86AFC">
        <w:t>d</w:t>
      </w:r>
      <w:r w:rsidR="00A162A0">
        <w:t xml:space="preserve"> </w:t>
      </w:r>
      <w:r w:rsidR="009965D2" w:rsidRPr="004C46B3">
        <w:t>w brzmieniu:</w:t>
      </w:r>
    </w:p>
    <w:p w14:paraId="2263C598" w14:textId="77777777" w:rsidR="00506E3B" w:rsidRDefault="00FE6B73" w:rsidP="00506E3B">
      <w:pPr>
        <w:pStyle w:val="ZPKTzmpktartykuempunktem"/>
      </w:pPr>
      <w:r w:rsidRPr="004C46B3">
        <w:t>„</w:t>
      </w:r>
      <w:r w:rsidR="002F5834">
        <w:t>44a</w:t>
      </w:r>
      <w:r w:rsidR="00156523" w:rsidRPr="004C46B3">
        <w:t xml:space="preserve">) </w:t>
      </w:r>
      <w:r w:rsidR="00125878" w:rsidRPr="004C46B3">
        <w:t xml:space="preserve">składniki interoperacyjności EETS - </w:t>
      </w:r>
      <w:r w:rsidR="00506E3B" w:rsidRPr="00506E3B">
        <w:t>podstawowe składniki, grupy składników, podzespoły lub zespoły, które są włączone lub które mają być włączone do</w:t>
      </w:r>
      <w:r w:rsidR="00506E3B">
        <w:t xml:space="preserve"> usługi EETS, od których</w:t>
      </w:r>
      <w:r w:rsidR="00506E3B" w:rsidRPr="00506E3B">
        <w:t xml:space="preserve"> pośrednio lub bezpośrednio zależy interoperacyjność </w:t>
      </w:r>
      <w:r w:rsidR="00506E3B">
        <w:t xml:space="preserve">tej </w:t>
      </w:r>
      <w:r w:rsidR="00506E3B" w:rsidRPr="00506E3B">
        <w:t xml:space="preserve">usługi, w tym </w:t>
      </w:r>
      <w:r w:rsidR="002122F1" w:rsidRPr="002122F1">
        <w:t xml:space="preserve">urządzenie na potrzeby poboru opłat w systemie elektronicznego poboru opłat </w:t>
      </w:r>
      <w:r w:rsidR="002122F1">
        <w:t xml:space="preserve">i </w:t>
      </w:r>
      <w:r w:rsidR="00506E3B" w:rsidRPr="00506E3B">
        <w:t>oprogramowanie;</w:t>
      </w:r>
    </w:p>
    <w:p w14:paraId="68A00C5E" w14:textId="77777777" w:rsidR="00B81BE1" w:rsidRDefault="00B81BE1" w:rsidP="004E3554">
      <w:pPr>
        <w:pStyle w:val="ZPKTzmpktartykuempunktem"/>
      </w:pPr>
      <w:r>
        <w:t>44b) przydatność do stosowania</w:t>
      </w:r>
      <w:r w:rsidRPr="00B81BE1">
        <w:t xml:space="preserve"> </w:t>
      </w:r>
      <w:r w:rsidR="00A03FFD">
        <w:t xml:space="preserve">w EETS </w:t>
      </w:r>
      <w:r>
        <w:t xml:space="preserve">- </w:t>
      </w:r>
      <w:r w:rsidRPr="00B81BE1">
        <w:t xml:space="preserve">zdolność składnika interoperacyjności </w:t>
      </w:r>
      <w:r>
        <w:t xml:space="preserve">EETS </w:t>
      </w:r>
      <w:r w:rsidRPr="00B81BE1">
        <w:t>do osiągnięcia i utrzymania określonej wy</w:t>
      </w:r>
      <w:r w:rsidR="001465D7">
        <w:t>dajności w czasie jego używania</w:t>
      </w:r>
      <w:r w:rsidRPr="00B81BE1">
        <w:t xml:space="preserve"> po zintegrowaniu go w sposób reprezentatywny z </w:t>
      </w:r>
      <w:r>
        <w:t xml:space="preserve">usługą </w:t>
      </w:r>
      <w:r w:rsidRPr="00B81BE1">
        <w:t xml:space="preserve">EETS w powiązaniu z systemem </w:t>
      </w:r>
      <w:r w:rsidR="003E472B">
        <w:t xml:space="preserve">elektronicznego poboru opłat </w:t>
      </w:r>
      <w:r w:rsidRPr="00B81BE1">
        <w:t>podmiotu pobierającego opłaty</w:t>
      </w:r>
      <w:r>
        <w:t xml:space="preserve"> na obszarze EETS</w:t>
      </w:r>
      <w:r w:rsidRPr="00B81BE1">
        <w:t>;</w:t>
      </w:r>
    </w:p>
    <w:p w14:paraId="5F075C2C" w14:textId="77777777" w:rsidR="00A162A0" w:rsidRPr="00506E3B" w:rsidRDefault="00A162A0" w:rsidP="004E3554">
      <w:pPr>
        <w:pStyle w:val="ZPKTzmpktartykuempunktem"/>
      </w:pPr>
      <w:r>
        <w:t xml:space="preserve">44c) upoważniony przedstawiciel - przedstawiciela w rozumieniu art. 4 pkt 25 </w:t>
      </w:r>
      <w:r w:rsidRPr="00A162A0">
        <w:t>ustawy z dnia 13 kwietnia 2016 r. o systemach oceny zgodności i nadzoru rynku (Dz. U. z 2021 r. poz. 514</w:t>
      </w:r>
      <w:r w:rsidR="006C0A38">
        <w:t xml:space="preserve"> i 925</w:t>
      </w:r>
      <w:r w:rsidRPr="00A162A0">
        <w:t>)</w:t>
      </w:r>
      <w:r>
        <w:t>;</w:t>
      </w:r>
    </w:p>
    <w:p w14:paraId="03D557E8" w14:textId="2C9879A3" w:rsidR="00F82500" w:rsidRDefault="00125878" w:rsidP="00201FF0">
      <w:pPr>
        <w:pStyle w:val="ZPKTzmpktartykuempunktem"/>
      </w:pPr>
      <w:r w:rsidRPr="004C46B3">
        <w:t>4</w:t>
      </w:r>
      <w:r w:rsidR="002F5834">
        <w:t>4</w:t>
      </w:r>
      <w:r w:rsidR="00A162A0">
        <w:t>d</w:t>
      </w:r>
      <w:r w:rsidRPr="004C46B3">
        <w:t xml:space="preserve">) </w:t>
      </w:r>
      <w:r w:rsidR="00D2596D">
        <w:t>usługa poboru opłat -</w:t>
      </w:r>
      <w:r w:rsidR="00F82500">
        <w:t xml:space="preserve"> </w:t>
      </w:r>
      <w:r w:rsidR="00F82500" w:rsidRPr="00F82500">
        <w:t xml:space="preserve">usługę umożliwiającą korzystającym z dróg </w:t>
      </w:r>
      <w:r w:rsidR="00F82500">
        <w:t>publicznych</w:t>
      </w:r>
      <w:r w:rsidR="00096E7C">
        <w:t xml:space="preserve"> </w:t>
      </w:r>
      <w:r w:rsidR="00F82500" w:rsidRPr="00F82500">
        <w:t xml:space="preserve">wypełnienie obowiązku uiszczenia opłat </w:t>
      </w:r>
      <w:r w:rsidR="00096E7C">
        <w:t xml:space="preserve">na obszarze EETS </w:t>
      </w:r>
      <w:r w:rsidR="00F82500" w:rsidRPr="00F82500">
        <w:t xml:space="preserve">na podstawie </w:t>
      </w:r>
      <w:r w:rsidR="00F82500">
        <w:t xml:space="preserve">jednej umowy, </w:t>
      </w:r>
      <w:r w:rsidR="00B430CD">
        <w:t>obejmującą</w:t>
      </w:r>
      <w:r w:rsidR="00F82500">
        <w:t>:</w:t>
      </w:r>
    </w:p>
    <w:p w14:paraId="72B1DAF3" w14:textId="4F3F156D" w:rsidR="00361D82" w:rsidRDefault="008220F3" w:rsidP="008220F3">
      <w:pPr>
        <w:pStyle w:val="ZLITwPKTzmlitwpktartykuempunktem"/>
      </w:pPr>
      <w:r>
        <w:t xml:space="preserve">a) </w:t>
      </w:r>
      <w:r w:rsidR="00DA17A3">
        <w:t>zagwarantowanie</w:t>
      </w:r>
      <w:r w:rsidR="00361D82">
        <w:t xml:space="preserve">, że </w:t>
      </w:r>
      <w:r w:rsidR="008D3853">
        <w:t xml:space="preserve">podmiot </w:t>
      </w:r>
      <w:r w:rsidR="00DA17A3">
        <w:t xml:space="preserve">pobierający opłaty </w:t>
      </w:r>
      <w:r w:rsidR="00361D82">
        <w:t xml:space="preserve">otrzymuje opłaty, które </w:t>
      </w:r>
      <w:r w:rsidR="008D3853">
        <w:t xml:space="preserve">są należne od </w:t>
      </w:r>
      <w:r w:rsidR="00325C78">
        <w:t xml:space="preserve">korzystających z </w:t>
      </w:r>
      <w:r w:rsidR="008D3853">
        <w:t>dróg</w:t>
      </w:r>
      <w:r w:rsidR="00325C78">
        <w:t xml:space="preserve"> publicznych</w:t>
      </w:r>
      <w:r w:rsidR="00D2596D">
        <w:t>,</w:t>
      </w:r>
    </w:p>
    <w:p w14:paraId="2C298E05" w14:textId="71BADD8C" w:rsidR="00361D82" w:rsidRDefault="00DA17A3" w:rsidP="007E7D13">
      <w:pPr>
        <w:pStyle w:val="ZLITwPKTzmlitwpktartykuempunktem"/>
      </w:pPr>
      <w:r>
        <w:t>b</w:t>
      </w:r>
      <w:r w:rsidR="00361D82">
        <w:t xml:space="preserve">) </w:t>
      </w:r>
      <w:r w:rsidR="00F83CF7">
        <w:t>umożliwi</w:t>
      </w:r>
      <w:r>
        <w:t>anie</w:t>
      </w:r>
      <w:r w:rsidR="00F83CF7">
        <w:t xml:space="preserve"> wnoszeni</w:t>
      </w:r>
      <w:r>
        <w:t>a</w:t>
      </w:r>
      <w:r w:rsidR="00361D82">
        <w:t xml:space="preserve"> opłat za pomocą powszechnie dostępnych </w:t>
      </w:r>
      <w:r w:rsidR="007E7D13">
        <w:t>usług płatniczych w rozumieniu art. 3 ust. 1 i 2 ustawy</w:t>
      </w:r>
      <w:r w:rsidR="007E7D13" w:rsidRPr="007E7D13">
        <w:t xml:space="preserve"> z dnia 19 sierpnia 2011 r.</w:t>
      </w:r>
      <w:r w:rsidR="007E7D13">
        <w:t xml:space="preserve"> </w:t>
      </w:r>
      <w:r w:rsidR="007E7D13" w:rsidRPr="007E7D13">
        <w:t>o usługach płatniczych</w:t>
      </w:r>
      <w:r w:rsidR="007E7D13">
        <w:t xml:space="preserve"> </w:t>
      </w:r>
      <w:r w:rsidR="007E7D13" w:rsidRPr="007E7D13">
        <w:t>(Dz.</w:t>
      </w:r>
      <w:r w:rsidR="007E7D13">
        <w:t xml:space="preserve"> </w:t>
      </w:r>
      <w:r w:rsidR="007E7D13" w:rsidRPr="007E7D13">
        <w:t>U. z</w:t>
      </w:r>
      <w:r w:rsidR="00C02A16">
        <w:t xml:space="preserve"> </w:t>
      </w:r>
      <w:r w:rsidR="00334D0E">
        <w:t>2021 r. poz. 1907, 1814 i 2140 oraz z 2022 r. 1408</w:t>
      </w:r>
      <w:r w:rsidR="007E7D13" w:rsidRPr="007E7D13">
        <w:t>)</w:t>
      </w:r>
      <w:r w:rsidR="00361D82">
        <w:t>,</w:t>
      </w:r>
    </w:p>
    <w:p w14:paraId="513A2577" w14:textId="57C644FF" w:rsidR="00361D82" w:rsidRDefault="00DA17A3" w:rsidP="001465D7">
      <w:pPr>
        <w:pStyle w:val="ZLITwPKTzmlitwpktartykuempunktem"/>
      </w:pPr>
      <w:r>
        <w:lastRenderedPageBreak/>
        <w:t>c</w:t>
      </w:r>
      <w:r w:rsidR="00361D82">
        <w:t>)</w:t>
      </w:r>
      <w:r w:rsidR="001465D7">
        <w:t xml:space="preserve"> </w:t>
      </w:r>
      <w:r w:rsidR="0002289A">
        <w:t>zapewnia</w:t>
      </w:r>
      <w:r w:rsidR="0005264E">
        <w:t xml:space="preserve">nie </w:t>
      </w:r>
      <w:r w:rsidR="0002289A">
        <w:t xml:space="preserve"> obsług</w:t>
      </w:r>
      <w:r w:rsidR="0005264E">
        <w:t>i</w:t>
      </w:r>
      <w:r w:rsidR="00E31E89" w:rsidRPr="00E31E89">
        <w:t xml:space="preserve"> </w:t>
      </w:r>
      <w:r w:rsidR="00096E7C">
        <w:t>korzystających z</w:t>
      </w:r>
      <w:r w:rsidR="00096E7C" w:rsidRPr="00E31E89">
        <w:t xml:space="preserve"> </w:t>
      </w:r>
      <w:r w:rsidR="00D2596D">
        <w:t>dróg</w:t>
      </w:r>
      <w:r w:rsidR="0002289A">
        <w:t xml:space="preserve"> publicznych</w:t>
      </w:r>
      <w:r w:rsidR="00D2596D">
        <w:t xml:space="preserve"> obowiązany</w:t>
      </w:r>
      <w:r w:rsidR="00E31E89">
        <w:t>ch</w:t>
      </w:r>
      <w:r w:rsidR="00D2596D">
        <w:t xml:space="preserve"> do wnoszenia opł</w:t>
      </w:r>
      <w:r w:rsidR="0002289A">
        <w:t>at</w:t>
      </w:r>
      <w:r w:rsidR="008A4D9F">
        <w:t xml:space="preserve"> za </w:t>
      </w:r>
      <w:r w:rsidR="00096E7C">
        <w:t>przejazdy po obszarze EETS</w:t>
      </w:r>
      <w:r w:rsidR="008A4D9F">
        <w:t>,</w:t>
      </w:r>
    </w:p>
    <w:p w14:paraId="73116EE5" w14:textId="32AD3F4E" w:rsidR="00DA17A3" w:rsidRDefault="00DA17A3" w:rsidP="008D3853">
      <w:pPr>
        <w:pStyle w:val="ZLITwPKTzmlitwpktartykuempunktem"/>
      </w:pPr>
      <w:r>
        <w:t>d</w:t>
      </w:r>
      <w:r w:rsidR="00361D82">
        <w:t xml:space="preserve">) </w:t>
      </w:r>
      <w:r w:rsidR="0005264E" w:rsidRPr="0005264E">
        <w:t>wdraża</w:t>
      </w:r>
      <w:r w:rsidR="0005264E">
        <w:t>nie</w:t>
      </w:r>
      <w:r w:rsidR="0005264E" w:rsidRPr="0005264E">
        <w:t xml:space="preserve"> i stos</w:t>
      </w:r>
      <w:r w:rsidR="0005264E">
        <w:t>owanie</w:t>
      </w:r>
      <w:r w:rsidR="0005264E" w:rsidRPr="0005264E">
        <w:t xml:space="preserve"> polityk</w:t>
      </w:r>
      <w:r w:rsidR="0005264E">
        <w:t>i</w:t>
      </w:r>
      <w:r w:rsidR="0005264E" w:rsidRPr="0005264E">
        <w:t>, o której mowa w art. 24 ust. 2 rozporządzenia 2016/679</w:t>
      </w:r>
      <w:r w:rsidR="0005264E">
        <w:t xml:space="preserve">, </w:t>
      </w:r>
      <w:r w:rsidR="001E671F">
        <w:t>w celu ochrony danych osobowych przetwarzanych</w:t>
      </w:r>
      <w:r w:rsidR="0005264E">
        <w:t xml:space="preserve">;  </w:t>
      </w:r>
      <w:r w:rsidR="001E671F">
        <w:t xml:space="preserve"> </w:t>
      </w:r>
    </w:p>
    <w:p w14:paraId="3EBC234B" w14:textId="3B6271BF" w:rsidR="00D2459F" w:rsidRDefault="00DA17A3" w:rsidP="008D3853">
      <w:pPr>
        <w:pStyle w:val="ZLITwPKTzmlitwpktartykuempunktem"/>
      </w:pPr>
      <w:r>
        <w:t xml:space="preserve">e) </w:t>
      </w:r>
      <w:r w:rsidR="00B430CD">
        <w:t>możliwość</w:t>
      </w:r>
      <w:r w:rsidR="00BD4440">
        <w:t xml:space="preserve"> dostarczania</w:t>
      </w:r>
      <w:r w:rsidRPr="00DA17A3">
        <w:t xml:space="preserve"> użytkownikowi drogi urządzenie na potrzeby poboru opłat w systemie elektronicznego poboru opłat, jeśli jest ono wymagane w tym systemie</w:t>
      </w:r>
      <w:r w:rsidR="0005264E">
        <w:t>;</w:t>
      </w:r>
      <w:r w:rsidR="008220F3" w:rsidRPr="00D2459F">
        <w:t>”</w:t>
      </w:r>
      <w:r w:rsidR="008220F3">
        <w:t>,</w:t>
      </w:r>
    </w:p>
    <w:p w14:paraId="6115E842" w14:textId="77777777" w:rsidR="008D3A51" w:rsidRDefault="00192B42" w:rsidP="001C6522">
      <w:pPr>
        <w:pStyle w:val="ZLITwPKTzmlitwpktartykuempunktem"/>
        <w:ind w:left="1021" w:firstLine="0"/>
      </w:pPr>
      <w:r>
        <w:t>f</w:t>
      </w:r>
      <w:r w:rsidR="008D3A51">
        <w:t xml:space="preserve">) </w:t>
      </w:r>
      <w:r>
        <w:t xml:space="preserve">w pkt 45 kropkę zastępuje się średnikiem i </w:t>
      </w:r>
      <w:r w:rsidR="008D3A51">
        <w:t>dodaje się pkt 46</w:t>
      </w:r>
      <w:r w:rsidR="00113981">
        <w:t>-</w:t>
      </w:r>
      <w:r w:rsidR="0002289A">
        <w:t xml:space="preserve">49 </w:t>
      </w:r>
      <w:r w:rsidR="008D3A51">
        <w:t>w brzmieniu:</w:t>
      </w:r>
    </w:p>
    <w:p w14:paraId="207C1AA6" w14:textId="77777777" w:rsidR="00113981" w:rsidRDefault="008D3A51" w:rsidP="00B73CFC">
      <w:pPr>
        <w:pStyle w:val="ZPKTzmpktartykuempunktem"/>
      </w:pPr>
      <w:r w:rsidRPr="008D3A51">
        <w:t>„</w:t>
      </w:r>
      <w:r>
        <w:t xml:space="preserve">46) </w:t>
      </w:r>
      <w:r w:rsidRPr="008D3A51">
        <w:t>Krajowy Punkt Kontaktowy</w:t>
      </w:r>
      <w:r>
        <w:t xml:space="preserve"> - Krajowy Punkt Kontaktowy</w:t>
      </w:r>
      <w:r w:rsidRPr="008D3A51">
        <w:t xml:space="preserve">, </w:t>
      </w:r>
      <w:r w:rsidR="003E472B">
        <w:t>o</w:t>
      </w:r>
      <w:r w:rsidRPr="008D3A51">
        <w:t xml:space="preserve"> którym mowa w art. 80k ust. 1 ustawy z dnia 20 czerwca 1997 r. - Prawo o ruchu drogowym</w:t>
      </w:r>
      <w:r w:rsidR="00113981">
        <w:t>;</w:t>
      </w:r>
    </w:p>
    <w:p w14:paraId="541710A5" w14:textId="7AD5F291" w:rsidR="00113981" w:rsidRDefault="00113981" w:rsidP="00B73CFC">
      <w:pPr>
        <w:pStyle w:val="ZPKTzmpktartykuempunktem"/>
      </w:pPr>
      <w:r>
        <w:t>47) elektroniczna opłata autostradowa - opłatę za przejazd autostradą pobieraną przez Szefa Krajowej Administracji Skarbowej na zasadach określonych w ustawie z dnia 27 października 1994 r. o autostradach płatnych oraz o Krajowym Funduszu Drogowym (Dz. U. z 202</w:t>
      </w:r>
      <w:r w:rsidR="00BD4440">
        <w:t>2</w:t>
      </w:r>
      <w:r>
        <w:t xml:space="preserve"> r. poz. </w:t>
      </w:r>
      <w:r w:rsidR="00BD4440">
        <w:t xml:space="preserve">659 </w:t>
      </w:r>
      <w:r w:rsidR="00D93D04">
        <w:t>10</w:t>
      </w:r>
      <w:r w:rsidR="00BD4440">
        <w:t>79</w:t>
      </w:r>
      <w:r>
        <w:t>);</w:t>
      </w:r>
    </w:p>
    <w:p w14:paraId="13E66894" w14:textId="77777777" w:rsidR="003442BD" w:rsidRDefault="00113981" w:rsidP="005E22A7">
      <w:pPr>
        <w:pStyle w:val="ZPKTzmpktartykuempunktem"/>
      </w:pPr>
      <w:r>
        <w:t xml:space="preserve">48) </w:t>
      </w:r>
      <w:r w:rsidR="003442BD">
        <w:t xml:space="preserve">wezwanie </w:t>
      </w:r>
      <w:r w:rsidR="003442BD" w:rsidRPr="003442BD">
        <w:t xml:space="preserve">do wniesienia </w:t>
      </w:r>
      <w:r w:rsidR="005E22A7">
        <w:t xml:space="preserve">autostradowej </w:t>
      </w:r>
      <w:r w:rsidR="003442BD" w:rsidRPr="003442BD">
        <w:t xml:space="preserve">opłaty dodatkowej </w:t>
      </w:r>
      <w:r w:rsidR="003442BD">
        <w:t xml:space="preserve">- </w:t>
      </w:r>
      <w:r w:rsidR="003442BD" w:rsidRPr="003442BD">
        <w:t>wezwanie</w:t>
      </w:r>
      <w:r w:rsidR="003442BD">
        <w:t xml:space="preserve">, o którym mowa w art. </w:t>
      </w:r>
      <w:r w:rsidR="003442BD" w:rsidRPr="003442BD">
        <w:t xml:space="preserve">37ge ust. </w:t>
      </w:r>
      <w:r w:rsidR="00226114">
        <w:t>7</w:t>
      </w:r>
      <w:r w:rsidR="003442BD" w:rsidRPr="003442BD">
        <w:t xml:space="preserve"> ustawy z dnia 27 października 1994 r. o autostradach płatnych oraz o Krajowym Funduszu Drogowym</w:t>
      </w:r>
      <w:r w:rsidR="003442BD">
        <w:t>;</w:t>
      </w:r>
    </w:p>
    <w:p w14:paraId="0946B90E" w14:textId="77777777" w:rsidR="00F82500" w:rsidRPr="00D2459F" w:rsidRDefault="005E22A7" w:rsidP="003442BD">
      <w:pPr>
        <w:pStyle w:val="ZPKTzmpktartykuempunktem"/>
      </w:pPr>
      <w:r>
        <w:t>49</w:t>
      </w:r>
      <w:r w:rsidR="003442BD">
        <w:t xml:space="preserve">) sprzeciw od </w:t>
      </w:r>
      <w:r>
        <w:t xml:space="preserve">autostradowej </w:t>
      </w:r>
      <w:r w:rsidR="003442BD" w:rsidRPr="003442BD">
        <w:t xml:space="preserve">opłaty dodatkowej </w:t>
      </w:r>
      <w:r w:rsidR="003442BD">
        <w:t xml:space="preserve">- sprzeciw, o którym mowa w art. 37gf ust. 1 </w:t>
      </w:r>
      <w:r w:rsidR="003442BD" w:rsidRPr="003442BD">
        <w:t>ustawy z dnia 27 października 1994 r. o autostradach płatnych oraz o Krajowym Funduszu Drogowym</w:t>
      </w:r>
      <w:r w:rsidR="003442BD">
        <w:t>.</w:t>
      </w:r>
      <w:r w:rsidR="008D3A51" w:rsidRPr="008D3A51">
        <w:t>”</w:t>
      </w:r>
      <w:r w:rsidR="008D3853" w:rsidRPr="00D2459F">
        <w:t>;</w:t>
      </w:r>
    </w:p>
    <w:p w14:paraId="793605E8" w14:textId="1732695A" w:rsidR="00B17F95" w:rsidRPr="004C46B3" w:rsidRDefault="00B17F95" w:rsidP="005B16FB">
      <w:pPr>
        <w:pStyle w:val="PKTpunkt"/>
      </w:pPr>
      <w:r>
        <w:t xml:space="preserve">2) w art. 13haa w ust. 2 </w:t>
      </w:r>
      <w:r w:rsidR="008D4BC1">
        <w:t xml:space="preserve">w </w:t>
      </w:r>
      <w:r>
        <w:t xml:space="preserve">pkt 5 </w:t>
      </w:r>
      <w:r w:rsidR="005B16FB">
        <w:t xml:space="preserve">wyrazy </w:t>
      </w:r>
      <w:r w:rsidR="005B16FB" w:rsidRPr="005B16FB">
        <w:t>„</w:t>
      </w:r>
      <w:r w:rsidR="005B16FB" w:rsidRPr="001C28F0">
        <w:t>art. 5 ust. 1</w:t>
      </w:r>
      <w:r w:rsidR="005B16FB" w:rsidRPr="005B16FB">
        <w:t xml:space="preserve"> dyrektywy Parlamentu Europejskiego i Rady </w:t>
      </w:r>
      <w:r w:rsidR="005B16FB" w:rsidRPr="001C28F0">
        <w:t>2004/52/WE</w:t>
      </w:r>
      <w:r w:rsidR="005B16FB" w:rsidRPr="005B16FB">
        <w:t xml:space="preserve"> z dnia 29 kwietnia 2004 r. w sprawie interoperacyjności systemów elektronicznych opłat drogowych we Wspólnocie (Dz.</w:t>
      </w:r>
      <w:r w:rsidR="008D4BC1">
        <w:t xml:space="preserve"> </w:t>
      </w:r>
      <w:r w:rsidR="005B16FB" w:rsidRPr="005B16FB">
        <w:t xml:space="preserve">Urz. UE L 166 z 30.04.2004, </w:t>
      </w:r>
      <w:r w:rsidR="005B16FB" w:rsidRPr="001C28F0">
        <w:t>str. 124</w:t>
      </w:r>
      <w:r w:rsidR="005B16FB" w:rsidRPr="005B16FB">
        <w:t xml:space="preserve">, z </w:t>
      </w:r>
      <w:proofErr w:type="spellStart"/>
      <w:r w:rsidR="005B16FB" w:rsidRPr="005B16FB">
        <w:t>późn</w:t>
      </w:r>
      <w:proofErr w:type="spellEnd"/>
      <w:r w:rsidR="005B16FB" w:rsidRPr="005B16FB">
        <w:t>. zm.</w:t>
      </w:r>
      <w:r w:rsidR="005B16FB" w:rsidRPr="001C28F0">
        <w:t>)</w:t>
      </w:r>
      <w:r w:rsidR="005B16FB" w:rsidRPr="005B16FB">
        <w:t xml:space="preserve"> - Dz.</w:t>
      </w:r>
      <w:r w:rsidR="00CE74C8">
        <w:t xml:space="preserve"> </w:t>
      </w:r>
      <w:r w:rsidR="005B16FB" w:rsidRPr="005B16FB">
        <w:t>Urz. UE Polskie wydanie specjalne, rozdz. 13, t. 34, str. 856)”</w:t>
      </w:r>
      <w:r w:rsidR="005B16FB">
        <w:t xml:space="preserve"> zastępuje się wyrazami </w:t>
      </w:r>
      <w:r w:rsidR="005B16FB" w:rsidRPr="005B16FB">
        <w:t>„</w:t>
      </w:r>
      <w:r w:rsidR="005B16FB">
        <w:t>art. 31 ust. 1</w:t>
      </w:r>
      <w:r w:rsidR="00B430CD">
        <w:t xml:space="preserve"> dyrektywy</w:t>
      </w:r>
      <w:r w:rsidR="00B430CD" w:rsidRPr="004C46B3">
        <w:t xml:space="preserve"> Parlamentu Europejskiego i Rady </w:t>
      </w:r>
      <w:r w:rsidR="00B430CD">
        <w:t>(UE) 2019/520</w:t>
      </w:r>
      <w:r w:rsidR="00B430CD" w:rsidRPr="004C46B3">
        <w:t xml:space="preserve"> z dnia </w:t>
      </w:r>
      <w:r w:rsidR="00B430CD">
        <w:t>19 marca 2019 r.</w:t>
      </w:r>
      <w:r w:rsidR="00B430CD" w:rsidRPr="004C46B3">
        <w:t xml:space="preserve"> w sprawie interoperacyjności systemów elektronicznego poboru opłat drogowych i ułatwiania transgranicznej wymiany informacji na temat przypadków nieuiszczenia opłat </w:t>
      </w:r>
      <w:r w:rsidR="00B430CD">
        <w:t xml:space="preserve">drogowych w Unii </w:t>
      </w:r>
      <w:r w:rsidR="00B430CD" w:rsidRPr="0068445D">
        <w:t>(Dz. Urz. UE L 91 z 29.3.2019, str. 45)</w:t>
      </w:r>
      <w:r w:rsidR="00B430CD">
        <w:t xml:space="preserve">, zwanej dalej </w:t>
      </w:r>
      <w:r w:rsidR="00B430CD" w:rsidRPr="000A358B">
        <w:t>„</w:t>
      </w:r>
      <w:r w:rsidR="005B16FB">
        <w:t>dyrektyw</w:t>
      </w:r>
      <w:r w:rsidR="00B430CD">
        <w:t>ą</w:t>
      </w:r>
      <w:r w:rsidR="005B16FB">
        <w:t xml:space="preserve"> 2019/520</w:t>
      </w:r>
      <w:r w:rsidR="005B16FB" w:rsidRPr="005B16FB">
        <w:t>”</w:t>
      </w:r>
      <w:r w:rsidR="005B16FB">
        <w:t>;</w:t>
      </w:r>
    </w:p>
    <w:p w14:paraId="288D7B7C" w14:textId="77777777" w:rsidR="00854C80" w:rsidRPr="00F84074" w:rsidRDefault="00E31E89" w:rsidP="001C28F0">
      <w:pPr>
        <w:pStyle w:val="PKTpunkt"/>
        <w:ind w:left="0" w:firstLine="0"/>
      </w:pPr>
      <w:r>
        <w:t>3</w:t>
      </w:r>
      <w:r w:rsidR="008110FF" w:rsidRPr="00F84074">
        <w:t xml:space="preserve">) </w:t>
      </w:r>
      <w:r w:rsidR="00271324">
        <w:t xml:space="preserve">w </w:t>
      </w:r>
      <w:r w:rsidR="009965D2" w:rsidRPr="00F84074">
        <w:t>art. 13i</w:t>
      </w:r>
      <w:r w:rsidR="00997874" w:rsidRPr="00F84074">
        <w:t>:</w:t>
      </w:r>
    </w:p>
    <w:p w14:paraId="56C71498" w14:textId="77777777" w:rsidR="00271324" w:rsidRDefault="00271324" w:rsidP="00271324">
      <w:pPr>
        <w:pStyle w:val="LITlitera"/>
      </w:pPr>
      <w:r>
        <w:t xml:space="preserve">a) </w:t>
      </w:r>
      <w:r w:rsidR="006F22BC">
        <w:t>w ust. 1 pkt 1-3 otrzymują</w:t>
      </w:r>
      <w:r>
        <w:t xml:space="preserve"> brzmienie:</w:t>
      </w:r>
    </w:p>
    <w:p w14:paraId="2E6DEF2D" w14:textId="77777777" w:rsidR="002F5834" w:rsidRPr="002F5834" w:rsidRDefault="00FE6B73">
      <w:pPr>
        <w:pStyle w:val="ZPKTzmpktartykuempunktem"/>
      </w:pPr>
      <w:r w:rsidRPr="000A358B">
        <w:t>„</w:t>
      </w:r>
      <w:r w:rsidR="002F5834" w:rsidRPr="002F5834">
        <w:t xml:space="preserve">1) </w:t>
      </w:r>
      <w:r w:rsidR="002F5834">
        <w:t>pozycjonowanie</w:t>
      </w:r>
      <w:r w:rsidR="002F5834" w:rsidRPr="002F5834">
        <w:t xml:space="preserve"> satelitarn</w:t>
      </w:r>
      <w:r w:rsidR="002F5834">
        <w:t>e</w:t>
      </w:r>
      <w:r w:rsidR="002F5834" w:rsidRPr="002F5834">
        <w:t>;</w:t>
      </w:r>
    </w:p>
    <w:p w14:paraId="4A7D50A9" w14:textId="6F98D346" w:rsidR="002F5834" w:rsidRPr="002F5834" w:rsidRDefault="00334D0E">
      <w:pPr>
        <w:pStyle w:val="ZPKTzmpktartykuempunktem"/>
      </w:pPr>
      <w:r>
        <w:t xml:space="preserve">  </w:t>
      </w:r>
      <w:r w:rsidR="002F5834" w:rsidRPr="002F5834">
        <w:t>2) łącznoś</w:t>
      </w:r>
      <w:r w:rsidR="002F5834">
        <w:t>ć</w:t>
      </w:r>
      <w:r w:rsidR="002F5834" w:rsidRPr="002F5834">
        <w:t xml:space="preserve"> ruchom</w:t>
      </w:r>
      <w:r w:rsidR="002F5834">
        <w:t>ą</w:t>
      </w:r>
      <w:r w:rsidR="002F5834" w:rsidRPr="002F5834">
        <w:t>;</w:t>
      </w:r>
    </w:p>
    <w:p w14:paraId="448C4FE4" w14:textId="77777777" w:rsidR="002F5834" w:rsidRPr="002F5834" w:rsidRDefault="002F5834">
      <w:pPr>
        <w:pStyle w:val="ZPKTzmpktartykuempunktem"/>
      </w:pPr>
      <w:r w:rsidRPr="002F5834">
        <w:lastRenderedPageBreak/>
        <w:t xml:space="preserve">3) </w:t>
      </w:r>
      <w:r w:rsidR="001C28F0">
        <w:t>technologię mikrofalową</w:t>
      </w:r>
      <w:r w:rsidRPr="002F5834">
        <w:t xml:space="preserve"> 5,8 GHz.</w:t>
      </w:r>
      <w:r w:rsidR="00271324" w:rsidRPr="00271324">
        <w:t>”</w:t>
      </w:r>
      <w:r w:rsidR="00271324">
        <w:t>,</w:t>
      </w:r>
    </w:p>
    <w:p w14:paraId="55E1B844" w14:textId="77777777" w:rsidR="003E75C7" w:rsidRDefault="00271324" w:rsidP="001C28F0">
      <w:pPr>
        <w:pStyle w:val="LITlitera"/>
      </w:pPr>
      <w:r>
        <w:t>b)</w:t>
      </w:r>
      <w:r w:rsidR="003E75C7">
        <w:t xml:space="preserve"> w</w:t>
      </w:r>
      <w:r>
        <w:t xml:space="preserve"> </w:t>
      </w:r>
      <w:r w:rsidR="003E75C7">
        <w:t>ust. 1b dodaje się zdanie drugie w brzmieniu:</w:t>
      </w:r>
    </w:p>
    <w:p w14:paraId="4F66EBC2" w14:textId="77777777" w:rsidR="003E75C7" w:rsidRDefault="00FE6B73" w:rsidP="00555633">
      <w:pPr>
        <w:pStyle w:val="ZFRAGzmfragmentunpzdaniaartykuempunktem"/>
      </w:pPr>
      <w:r w:rsidRPr="003E75C7">
        <w:t>„</w:t>
      </w:r>
      <w:r w:rsidR="003E75C7" w:rsidRPr="003E75C7">
        <w:t xml:space="preserve">Użytkownicy EETS korzystają z opłat abonamentowych lub zryczałtowanych na tych samych zasadach jak inni </w:t>
      </w:r>
      <w:r w:rsidR="007F0504">
        <w:t xml:space="preserve">korzystający z </w:t>
      </w:r>
      <w:r w:rsidR="003E75C7" w:rsidRPr="003E75C7">
        <w:t>dróg</w:t>
      </w:r>
      <w:r w:rsidR="007F0504">
        <w:t xml:space="preserve"> publicznych</w:t>
      </w:r>
      <w:r w:rsidR="003E75C7" w:rsidRPr="003E75C7">
        <w:t>.”,</w:t>
      </w:r>
    </w:p>
    <w:p w14:paraId="3A6F5043" w14:textId="10C56498" w:rsidR="008C1950" w:rsidRDefault="003E75C7" w:rsidP="001C28F0">
      <w:pPr>
        <w:pStyle w:val="LITlitera"/>
      </w:pPr>
      <w:r>
        <w:t>c)</w:t>
      </w:r>
      <w:r w:rsidR="006F22BC">
        <w:t xml:space="preserve"> </w:t>
      </w:r>
      <w:r w:rsidR="008C1950">
        <w:t>po ust. 1b dodaje się ust. 1c</w:t>
      </w:r>
      <w:r w:rsidR="008220F3">
        <w:t xml:space="preserve"> i 1d</w:t>
      </w:r>
      <w:r w:rsidR="008C1950">
        <w:t xml:space="preserve"> w brzmieniu:</w:t>
      </w:r>
    </w:p>
    <w:p w14:paraId="41689CCE" w14:textId="7112CA67" w:rsidR="00BD4440" w:rsidRDefault="008C1950" w:rsidP="00B0571A">
      <w:pPr>
        <w:pStyle w:val="ZUSTzmustartykuempunktem"/>
      </w:pPr>
      <w:r w:rsidRPr="008C1950">
        <w:t>„</w:t>
      </w:r>
      <w:r>
        <w:t>1c. Dostawca EETS świadczy usługę EETS we własnym imieniu</w:t>
      </w:r>
      <w:r w:rsidR="00702514">
        <w:t xml:space="preserve"> i na własny rachunek</w:t>
      </w:r>
      <w:r w:rsidR="00A84714">
        <w:t>.</w:t>
      </w:r>
    </w:p>
    <w:p w14:paraId="5B66EB90" w14:textId="13438F85" w:rsidR="008C1950" w:rsidRDefault="00BD4440" w:rsidP="00B0571A">
      <w:pPr>
        <w:pStyle w:val="ZUSTzmustartykuempunktem"/>
      </w:pPr>
      <w:r>
        <w:t xml:space="preserve">1d. </w:t>
      </w:r>
      <w:r w:rsidR="00FF7F0C">
        <w:t>U</w:t>
      </w:r>
      <w:r w:rsidR="00FF7F0C" w:rsidRPr="00FF7F0C">
        <w:t xml:space="preserve">sługę poboru opłat na obszarze EETS </w:t>
      </w:r>
      <w:r w:rsidR="00FF7F0C">
        <w:t>może świadczyć również podmiot</w:t>
      </w:r>
      <w:r>
        <w:t xml:space="preserve"> pobierając</w:t>
      </w:r>
      <w:r w:rsidR="0039440B">
        <w:t>y</w:t>
      </w:r>
      <w:r>
        <w:t xml:space="preserve"> opłaty </w:t>
      </w:r>
      <w:r w:rsidRPr="00BD4440">
        <w:t>bezpośrednio</w:t>
      </w:r>
      <w:r w:rsidR="00FF7F0C">
        <w:t xml:space="preserve"> albo</w:t>
      </w:r>
      <w:r w:rsidRPr="00BD4440">
        <w:t xml:space="preserve"> przez </w:t>
      </w:r>
      <w:r>
        <w:t>głównego dostawcę</w:t>
      </w:r>
      <w:r w:rsidRPr="00BD4440">
        <w:t xml:space="preserve"> </w:t>
      </w:r>
      <w:r w:rsidR="00492793">
        <w:t xml:space="preserve">usługi </w:t>
      </w:r>
      <w:r w:rsidRPr="00BD4440">
        <w:t xml:space="preserve">działającego w imieniu </w:t>
      </w:r>
      <w:r w:rsidR="00492793">
        <w:t xml:space="preserve">i </w:t>
      </w:r>
      <w:r w:rsidRPr="00BD4440">
        <w:t xml:space="preserve">na </w:t>
      </w:r>
      <w:r w:rsidR="0039440B">
        <w:t xml:space="preserve">jego </w:t>
      </w:r>
      <w:r w:rsidRPr="00BD4440">
        <w:t>rzecz</w:t>
      </w:r>
      <w:r>
        <w:t>, do którego należy w szczególności zawieranie umów z korzystającymi z dróg</w:t>
      </w:r>
      <w:r w:rsidR="00492793">
        <w:t xml:space="preserve">, zwanym dalej </w:t>
      </w:r>
      <w:r w:rsidR="00492793" w:rsidRPr="00492793">
        <w:t>„</w:t>
      </w:r>
      <w:r w:rsidR="00492793">
        <w:t>głównym dostawcą</w:t>
      </w:r>
      <w:r w:rsidR="00492793" w:rsidRPr="00492793">
        <w:t>”</w:t>
      </w:r>
      <w:r w:rsidRPr="00BD4440">
        <w:t>,</w:t>
      </w:r>
      <w:r w:rsidR="008C1950" w:rsidRPr="008C1950">
        <w:t>”,</w:t>
      </w:r>
    </w:p>
    <w:p w14:paraId="1667C942" w14:textId="77777777" w:rsidR="009A056F" w:rsidRDefault="008C1950" w:rsidP="001C28F0">
      <w:pPr>
        <w:pStyle w:val="LITlitera"/>
      </w:pPr>
      <w:r>
        <w:t xml:space="preserve">d) </w:t>
      </w:r>
      <w:r w:rsidR="009A056F">
        <w:t xml:space="preserve">ust. 2 </w:t>
      </w:r>
      <w:r w:rsidR="009275F1">
        <w:t>i 3 otrzymują</w:t>
      </w:r>
      <w:r w:rsidR="009A056F">
        <w:t xml:space="preserve"> brzmienie:</w:t>
      </w:r>
    </w:p>
    <w:p w14:paraId="26A0A991" w14:textId="21E5AAAC" w:rsidR="009275F1" w:rsidRDefault="008C1950" w:rsidP="009275F1">
      <w:pPr>
        <w:pStyle w:val="ZUSTzmustartykuempunktem"/>
      </w:pPr>
      <w:r w:rsidRPr="009A056F">
        <w:t>„</w:t>
      </w:r>
      <w:r w:rsidR="009A056F" w:rsidRPr="009A056F">
        <w:t>2.</w:t>
      </w:r>
      <w:r w:rsidR="00A320D1">
        <w:t xml:space="preserve"> </w:t>
      </w:r>
      <w:r w:rsidR="00BD4440">
        <w:t>P</w:t>
      </w:r>
      <w:r w:rsidR="00A320D1">
        <w:t>odmioty pobierające opłaty na obszarach EETS</w:t>
      </w:r>
      <w:r w:rsidR="009A056F">
        <w:t xml:space="preserve"> </w:t>
      </w:r>
      <w:r w:rsidR="009A056F" w:rsidRPr="009A056F">
        <w:t>są obowiązane umożliwiać świadczenie usługi EETS</w:t>
      </w:r>
      <w:r w:rsidR="00A320D1">
        <w:t xml:space="preserve"> na zasadach określonych w ustawie oraz przepisach aktów wykonawczych wydanych przez Komisję Europejską na podstawie dyrektywy 2019/520</w:t>
      </w:r>
      <w:r w:rsidR="009A056F" w:rsidRPr="009A056F">
        <w:t>.</w:t>
      </w:r>
    </w:p>
    <w:p w14:paraId="7C95E92D" w14:textId="02D15BA9" w:rsidR="007C1B23" w:rsidRDefault="006F22BC" w:rsidP="00555633">
      <w:pPr>
        <w:pStyle w:val="ZUSTzmustartykuempunktem"/>
      </w:pPr>
      <w:r>
        <w:t>3</w:t>
      </w:r>
      <w:r w:rsidR="00271324">
        <w:t xml:space="preserve">. </w:t>
      </w:r>
      <w:r w:rsidR="00BD4440">
        <w:t>P</w:t>
      </w:r>
      <w:r w:rsidRPr="006F22BC">
        <w:t xml:space="preserve">odmioty pobierające opłaty </w:t>
      </w:r>
      <w:r w:rsidR="00A320D1">
        <w:t xml:space="preserve">na obszarach EETS </w:t>
      </w:r>
      <w:r w:rsidRPr="006F22BC">
        <w:t xml:space="preserve">z wykorzystaniem </w:t>
      </w:r>
      <w:r w:rsidR="00A320D1">
        <w:t>technologii wymienionych</w:t>
      </w:r>
      <w:r w:rsidRPr="006F22BC">
        <w:t xml:space="preserve"> w ust. 1 powinny </w:t>
      </w:r>
      <w:r w:rsidR="00963572">
        <w:t>zapewnić</w:t>
      </w:r>
      <w:r w:rsidRPr="006F22BC">
        <w:t xml:space="preserve"> urządzenia na potrzeby pobierania tych opłat do instalacji lub </w:t>
      </w:r>
      <w:r w:rsidR="006A6798">
        <w:t>przewożenia</w:t>
      </w:r>
      <w:r w:rsidR="006A6798" w:rsidRPr="006F22BC">
        <w:t xml:space="preserve"> </w:t>
      </w:r>
      <w:r w:rsidRPr="006F22BC">
        <w:t>w pojazdach.</w:t>
      </w:r>
      <w:r w:rsidR="007C1B23" w:rsidRPr="007C1B23">
        <w:t>”</w:t>
      </w:r>
      <w:r w:rsidR="007C1B23">
        <w:t>,</w:t>
      </w:r>
    </w:p>
    <w:p w14:paraId="1E1F6AD2" w14:textId="77777777" w:rsidR="007C1B23" w:rsidRDefault="007C1B23" w:rsidP="007C1B23">
      <w:pPr>
        <w:pStyle w:val="LITlitera"/>
      </w:pPr>
      <w:r>
        <w:t>e) po ust. 3 dodaje się ust. 3</w:t>
      </w:r>
      <w:r w:rsidRPr="007C1B23">
        <w:rPr>
          <w:rStyle w:val="IGindeksgrny"/>
        </w:rPr>
        <w:t>1</w:t>
      </w:r>
      <w:r>
        <w:t xml:space="preserve"> i 3</w:t>
      </w:r>
      <w:r w:rsidRPr="007C1B23">
        <w:rPr>
          <w:rStyle w:val="IGindeksgrny"/>
        </w:rPr>
        <w:t>2</w:t>
      </w:r>
      <w:r>
        <w:t xml:space="preserve"> w brzmieniu:</w:t>
      </w:r>
    </w:p>
    <w:p w14:paraId="3651BD5A" w14:textId="77777777" w:rsidR="007C1B23" w:rsidRDefault="007C1B23" w:rsidP="007C1B23">
      <w:pPr>
        <w:pStyle w:val="ZUSTzmustartykuempunktem"/>
      </w:pPr>
      <w:r w:rsidRPr="007C1B23">
        <w:t>„</w:t>
      </w:r>
      <w:r>
        <w:t>3</w:t>
      </w:r>
      <w:r w:rsidRPr="007C1B23">
        <w:rPr>
          <w:rStyle w:val="IGindeksgrny"/>
        </w:rPr>
        <w:t>1</w:t>
      </w:r>
      <w:r>
        <w:t xml:space="preserve">. </w:t>
      </w:r>
      <w:r w:rsidR="00271324">
        <w:t>Przez urządzenie</w:t>
      </w:r>
      <w:r w:rsidR="006F22BC">
        <w:t xml:space="preserve"> na </w:t>
      </w:r>
      <w:r w:rsidR="00BC4CBE">
        <w:t xml:space="preserve">potrzeby </w:t>
      </w:r>
      <w:r w:rsidR="006F22BC">
        <w:t xml:space="preserve">poboru opłat </w:t>
      </w:r>
      <w:r>
        <w:t xml:space="preserve">w </w:t>
      </w:r>
      <w:r w:rsidRPr="007C1B23">
        <w:t>system</w:t>
      </w:r>
      <w:r>
        <w:t>ie</w:t>
      </w:r>
      <w:r w:rsidRPr="007C1B23">
        <w:t xml:space="preserve"> elektronicznego poboru opłat </w:t>
      </w:r>
      <w:r w:rsidR="00271324">
        <w:t>rozumie się pełny zestaw podzespołów sprzętowyc</w:t>
      </w:r>
      <w:r w:rsidR="00A03FFD">
        <w:t xml:space="preserve">h i elementów oprogramowania </w:t>
      </w:r>
      <w:r w:rsidR="00271324">
        <w:t>wykorzyst</w:t>
      </w:r>
      <w:r w:rsidR="00A03FFD">
        <w:t>ywanych</w:t>
      </w:r>
      <w:r w:rsidR="00271324">
        <w:t xml:space="preserve"> do poboru opłat w systemie elektronicznego poboru opłat, </w:t>
      </w:r>
      <w:r w:rsidR="006F22BC">
        <w:t>za</w:t>
      </w:r>
      <w:r w:rsidR="00271324">
        <w:t xml:space="preserve">instalowany </w:t>
      </w:r>
      <w:r w:rsidR="00DE4DC3">
        <w:t xml:space="preserve">w </w:t>
      </w:r>
      <w:r w:rsidR="00271324">
        <w:t xml:space="preserve">pojeździe </w:t>
      </w:r>
      <w:r w:rsidR="00A03FFD">
        <w:t xml:space="preserve">lub w nim przewożony, </w:t>
      </w:r>
      <w:r w:rsidR="00E323DF">
        <w:t>służący do</w:t>
      </w:r>
      <w:r w:rsidR="00271324">
        <w:t xml:space="preserve"> gromadzenia, przechowywania, przetwarzania oraz zdalnego odbierania i przesyłania danych.</w:t>
      </w:r>
    </w:p>
    <w:p w14:paraId="78D9EEF9" w14:textId="50C73C87" w:rsidR="003E75C7" w:rsidRPr="003E75C7" w:rsidRDefault="007F0504" w:rsidP="007C1B23">
      <w:pPr>
        <w:pStyle w:val="ZUSTzmustartykuempunktem"/>
      </w:pPr>
      <w:r>
        <w:t>3</w:t>
      </w:r>
      <w:r w:rsidR="007C1B23">
        <w:rPr>
          <w:rStyle w:val="IGindeksgrny"/>
        </w:rPr>
        <w:t>2</w:t>
      </w:r>
      <w:r w:rsidR="003E75C7">
        <w:t xml:space="preserve">. </w:t>
      </w:r>
      <w:r w:rsidR="00BC4CBE">
        <w:t>U</w:t>
      </w:r>
      <w:r w:rsidR="003E75C7" w:rsidRPr="003E75C7">
        <w:t xml:space="preserve">rządzenia </w:t>
      </w:r>
      <w:r w:rsidR="003E75C7">
        <w:t>na potrzeby pobierania</w:t>
      </w:r>
      <w:r w:rsidR="003E75C7" w:rsidRPr="003E75C7">
        <w:t xml:space="preserve"> opłat w </w:t>
      </w:r>
      <w:r w:rsidR="003E75C7">
        <w:t>systemie elektronicznego poboru opłat wykorzystującym technologię</w:t>
      </w:r>
      <w:r w:rsidR="00BC4CBE">
        <w:t xml:space="preserve"> pozycjonowania satelitarnego w</w:t>
      </w:r>
      <w:r w:rsidR="00BC4CBE" w:rsidRPr="00BC4CBE">
        <w:t>prowadzane do obrotu po dniu 19 października 2021 r.</w:t>
      </w:r>
      <w:r w:rsidR="00BC4CBE">
        <w:t xml:space="preserve"> </w:t>
      </w:r>
      <w:r w:rsidR="003E75C7" w:rsidRPr="003E75C7">
        <w:t xml:space="preserve">powinny być zdolne do współpracy z usługami </w:t>
      </w:r>
      <w:r w:rsidR="003E75C7">
        <w:t>pozycjonowania satelitarnego</w:t>
      </w:r>
      <w:r w:rsidR="003E75C7" w:rsidRPr="003E75C7">
        <w:t xml:space="preserve"> zapewnianymi przez:</w:t>
      </w:r>
    </w:p>
    <w:p w14:paraId="5BB1B905" w14:textId="0F9325AE" w:rsidR="003E75C7" w:rsidRPr="003E75C7" w:rsidRDefault="00E86383" w:rsidP="003E75C7">
      <w:pPr>
        <w:pStyle w:val="ZPKTzmpktartykuempunktem"/>
      </w:pPr>
      <w:r>
        <w:t xml:space="preserve">1) system GALILEO </w:t>
      </w:r>
      <w:r w:rsidR="003E75C7" w:rsidRPr="003E75C7">
        <w:t xml:space="preserve">w </w:t>
      </w:r>
      <w:r>
        <w:t xml:space="preserve">rozumieniu </w:t>
      </w:r>
      <w:r w:rsidR="003E75C7" w:rsidRPr="003E75C7">
        <w:t>art. 2 lit. g umowy z dnia 26 czerwca 2004 r. w sprawie promowania, użytkowania i świadczenia usług systemów nawigacji satelitarnej GALILEO i GPS oraz powiązanych z nimi aplikacji (Dz.</w:t>
      </w:r>
      <w:r w:rsidR="003E75C7">
        <w:t xml:space="preserve"> U. z 2012 r. poz. 328</w:t>
      </w:r>
      <w:ins w:id="2" w:author="Autor">
        <w:r w:rsidR="00462838">
          <w:t xml:space="preserve"> </w:t>
        </w:r>
      </w:ins>
      <w:r w:rsidR="00462838">
        <w:t>i 329</w:t>
      </w:r>
      <w:r w:rsidR="003E75C7">
        <w:t>)</w:t>
      </w:r>
      <w:r w:rsidR="001F1764">
        <w:t>, oraz</w:t>
      </w:r>
    </w:p>
    <w:p w14:paraId="4C13EAAE" w14:textId="19264E6A" w:rsidR="007C1B23" w:rsidRDefault="003E75C7" w:rsidP="003E75C7">
      <w:pPr>
        <w:pStyle w:val="ZPKTzmpktartykuempunktem"/>
      </w:pPr>
      <w:r w:rsidRPr="003E75C7">
        <w:lastRenderedPageBreak/>
        <w:t>2) system EGNOS, o którym mowa w art. 2 ust. 3 rozporządzenia Parlamentu Europejskiego i Rady (UE)  </w:t>
      </w:r>
      <w:r w:rsidR="00FE6A7A">
        <w:t xml:space="preserve">2021/696 z dnia 28 kwietnia 2021 r. ustanawiające </w:t>
      </w:r>
      <w:r w:rsidR="00502E4B">
        <w:t xml:space="preserve">Unijny </w:t>
      </w:r>
      <w:r w:rsidR="00FE6A7A">
        <w:t>program</w:t>
      </w:r>
      <w:r w:rsidR="00502E4B">
        <w:t xml:space="preserve"> kosmiczny i Agencję Unii Europejskiej ds. Programu Kosmicznego oraz uchylające rozporządzenia (UE) nr 912/2010, (UE) nr 1285/2013 i (UE) nr 377/2014 oraz decyzję nr 541/2014/UE (Dz. Urz. UE L 170 z 12.05.2021, str.69)</w:t>
      </w:r>
      <w:r w:rsidRPr="003E75C7">
        <w:t>.</w:t>
      </w:r>
      <w:r w:rsidR="00271324" w:rsidRPr="00271324">
        <w:t>”</w:t>
      </w:r>
      <w:r w:rsidR="001B7F85">
        <w:t>,</w:t>
      </w:r>
    </w:p>
    <w:p w14:paraId="56D29834" w14:textId="06D7F950" w:rsidR="00D2624C" w:rsidRDefault="00D2624C" w:rsidP="003E75C7">
      <w:pPr>
        <w:pStyle w:val="ZPKTzmpktartykuempunktem"/>
      </w:pPr>
      <w:r>
        <w:t xml:space="preserve">f) w ust. 3a w zdaniu drugim po wyrazach </w:t>
      </w:r>
      <w:r>
        <w:rPr>
          <w:rFonts w:cs="Times"/>
        </w:rPr>
        <w:t>„</w:t>
      </w:r>
      <w:r>
        <w:t>urządzenia pokładowe</w:t>
      </w:r>
      <w:r>
        <w:rPr>
          <w:rFonts w:cs="Times"/>
        </w:rPr>
        <w:t>”</w:t>
      </w:r>
      <w:r>
        <w:t xml:space="preserve"> dodaje się wyrazy </w:t>
      </w:r>
      <w:r>
        <w:rPr>
          <w:rFonts w:cs="Times"/>
        </w:rPr>
        <w:t>„</w:t>
      </w:r>
      <w:r>
        <w:t>instalowane w pojazdach</w:t>
      </w:r>
      <w:r>
        <w:rPr>
          <w:rFonts w:cs="Times"/>
        </w:rPr>
        <w:t>”</w:t>
      </w:r>
      <w:r>
        <w:t>,</w:t>
      </w:r>
    </w:p>
    <w:p w14:paraId="331EE456" w14:textId="6D9B0528" w:rsidR="007C1B23" w:rsidRDefault="00D2624C" w:rsidP="003E75C7">
      <w:pPr>
        <w:pStyle w:val="ZPKTzmpktartykuempunktem"/>
      </w:pPr>
      <w:r>
        <w:t>g</w:t>
      </w:r>
      <w:r w:rsidR="00890F13">
        <w:t>) ust. 4aa</w:t>
      </w:r>
      <w:r w:rsidR="00B3357F">
        <w:t xml:space="preserve"> </w:t>
      </w:r>
      <w:r w:rsidR="007B3A3D">
        <w:t xml:space="preserve">i 4ab </w:t>
      </w:r>
      <w:r w:rsidR="005219B6">
        <w:t>otrzymują</w:t>
      </w:r>
      <w:r w:rsidR="007C1B23">
        <w:t xml:space="preserve"> brzmienie</w:t>
      </w:r>
      <w:r w:rsidR="007B3A3D">
        <w:t>:</w:t>
      </w:r>
    </w:p>
    <w:p w14:paraId="432A89E3" w14:textId="77777777" w:rsidR="005219B6" w:rsidRPr="00890F13" w:rsidRDefault="001B7F85" w:rsidP="00890F13">
      <w:pPr>
        <w:pStyle w:val="ZUSTzmustartykuempunktem"/>
      </w:pPr>
      <w:r w:rsidRPr="00890F13">
        <w:t>„4aa. Kierujący pojazdem samochodowym wyposażonym w urządzenie mobilne albo urządzenie pokładowe</w:t>
      </w:r>
      <w:r w:rsidR="00BC4CBE" w:rsidRPr="00890F13">
        <w:t>, o którym mowa w ust. 3 albo</w:t>
      </w:r>
      <w:r w:rsidRPr="00890F13">
        <w:t xml:space="preserve"> 3a</w:t>
      </w:r>
      <w:r w:rsidR="00BC4CBE" w:rsidRPr="00890F13">
        <w:t>,</w:t>
      </w:r>
      <w:r w:rsidRPr="00890F13">
        <w:t xml:space="preserve"> </w:t>
      </w:r>
      <w:r w:rsidR="00D0052C">
        <w:t>albo</w:t>
      </w:r>
      <w:r w:rsidRPr="00890F13">
        <w:t xml:space="preserve"> art. 16l ust. 1, jest obowiązany zapewnić działanie tego urządzenia mobilnego wraz z oprogramowaniem, o którym mowa w ust. 3d, albo urządzenia pokładowego.</w:t>
      </w:r>
    </w:p>
    <w:p w14:paraId="51F8B0B7" w14:textId="77777777" w:rsidR="005E0BF8" w:rsidRPr="005E0BF8" w:rsidRDefault="005E0BF8" w:rsidP="005E0BF8">
      <w:pPr>
        <w:pStyle w:val="ZUSTzmustartykuempunktem"/>
      </w:pPr>
      <w:r w:rsidRPr="00890F13" w:rsidDel="005E0BF8">
        <w:t xml:space="preserve"> </w:t>
      </w:r>
      <w:r w:rsidRPr="005E0BF8">
        <w:t>4ab. Kierujący pojazdem samochodowym odmawia przejazdu, w przypadku gdy:</w:t>
      </w:r>
    </w:p>
    <w:p w14:paraId="4CA041DC" w14:textId="77777777" w:rsidR="005E0BF8" w:rsidRPr="005E0BF8" w:rsidRDefault="005E0BF8" w:rsidP="005E0BF8">
      <w:pPr>
        <w:pStyle w:val="ZPKTzmpktartykuempunktem"/>
      </w:pPr>
      <w:r w:rsidRPr="005E0BF8">
        <w:t>1) właściciel pojazdu albo</w:t>
      </w:r>
    </w:p>
    <w:p w14:paraId="3B0B658C" w14:textId="77777777" w:rsidR="005E0BF8" w:rsidRPr="005E0BF8" w:rsidRDefault="005E0BF8" w:rsidP="005E0BF8">
      <w:pPr>
        <w:pStyle w:val="ZPKTzmpktartykuempunktem"/>
      </w:pPr>
      <w:r w:rsidRPr="005E0BF8">
        <w:t>2) posiadacz pojazdu, o którym mowa w art. 73 ust. 5 ustawy z dnia 20 czerwca 1997 r. – Prawo o ruchu drogowym, albo</w:t>
      </w:r>
    </w:p>
    <w:p w14:paraId="3F43706B" w14:textId="77777777" w:rsidR="005E0BF8" w:rsidRPr="005E0BF8" w:rsidRDefault="005E0BF8" w:rsidP="005E0BF8">
      <w:pPr>
        <w:pStyle w:val="ZPKTzmpktartykuempunktem"/>
      </w:pPr>
      <w:r w:rsidRPr="005E0BF8">
        <w:t>3) użytkownik pojazdu, o którym mowa w art. 80b ust. 1 pkt 4 ustawy z dnia 20 czerwca 1997 r. – Prawo o ruchu drogowym</w:t>
      </w:r>
    </w:p>
    <w:p w14:paraId="193C9A6E" w14:textId="77777777" w:rsidR="005E0BF8" w:rsidRDefault="005E0BF8" w:rsidP="005E0BF8">
      <w:pPr>
        <w:pStyle w:val="ZCZWSPPKTzmczciwsppktartykuempunktem"/>
      </w:pPr>
      <w:r>
        <w:t xml:space="preserve">- </w:t>
      </w:r>
      <w:r w:rsidRPr="005E0BF8">
        <w:t xml:space="preserve">zwany dalej „właścicielem, posiadaczem albo użytkownikiem pojazdu”, </w:t>
      </w:r>
      <w:r>
        <w:t xml:space="preserve">albo użytkownik EETS, </w:t>
      </w:r>
      <w:r w:rsidRPr="005E0BF8">
        <w:t>nie wyposażył pojazdu w prawidłowo funkcjonujący zewnętrzny system lokalizacyjny albo prawidłowo funkcjonujące urządzenie pokładowe albo urządzenie mobilne wraz z oprogramowaniem, zapewniające przekazy</w:t>
      </w:r>
      <w:r>
        <w:t xml:space="preserve">wanie danych </w:t>
      </w:r>
      <w:proofErr w:type="spellStart"/>
      <w:r>
        <w:t>geolokalizacyjnych</w:t>
      </w:r>
      <w:proofErr w:type="spellEnd"/>
      <w:r>
        <w:t>, albo urządzenie, o którym mowa w art. 16l ust. 1, spełniające wymagania określone w art. 16o ust. 1 pkt 2.</w:t>
      </w:r>
      <w:r w:rsidR="007B3A3D">
        <w:t>",</w:t>
      </w:r>
    </w:p>
    <w:p w14:paraId="44FD3478" w14:textId="54E0799F" w:rsidR="007B3A3D" w:rsidRDefault="00866AC3" w:rsidP="00B3357F">
      <w:pPr>
        <w:pStyle w:val="LITlitera"/>
      </w:pPr>
      <w:r>
        <w:t>h</w:t>
      </w:r>
      <w:r w:rsidR="007B3A3D">
        <w:t xml:space="preserve">) ust. 4b i 4c </w:t>
      </w:r>
      <w:r w:rsidR="007B3A3D" w:rsidRPr="007B3A3D">
        <w:t>otrzymują brzmienie</w:t>
      </w:r>
      <w:r w:rsidR="007B3A3D">
        <w:t>:</w:t>
      </w:r>
    </w:p>
    <w:p w14:paraId="40D2B683" w14:textId="77777777" w:rsidR="00890F13" w:rsidRPr="00890F13" w:rsidRDefault="007B3A3D" w:rsidP="00890F13">
      <w:pPr>
        <w:pStyle w:val="ZUSTzmustartykuempunktem"/>
      </w:pPr>
      <w:r>
        <w:t>"</w:t>
      </w:r>
      <w:r w:rsidR="00890F13" w:rsidRPr="00890F13">
        <w:t xml:space="preserve">4b. Właściciel, posiadacz albo użytkownik pojazdu albo użytkownik EETS są obowiązani do używania urządzenia, o którym mowa w ust. 3 i 3a </w:t>
      </w:r>
      <w:r w:rsidR="00D0052C">
        <w:t>oraz</w:t>
      </w:r>
      <w:r w:rsidR="00890F13" w:rsidRPr="00890F13">
        <w:t xml:space="preserve"> w art. 16l ust. 1, zgodnie z jego przeznaczeniem. </w:t>
      </w:r>
    </w:p>
    <w:p w14:paraId="6EB08E0A" w14:textId="77777777" w:rsidR="00890F13" w:rsidRDefault="00890F13" w:rsidP="00890F13">
      <w:pPr>
        <w:pStyle w:val="ZUSTzmustartykuempunktem"/>
      </w:pPr>
      <w:r w:rsidRPr="00890F13">
        <w:t xml:space="preserve">4c. Właściciel, posiadacz albo użytkownik pojazdu albo użytkownik EETS są obowiązani wyposażyć pojazd samochodowy w prawidłowo funkcjonujący zewnętrzny system lokalizacyjny, albo prawidłowo funkcjonujące urządzenie pokładowe albo urządzenie mobilne wraz z oprogramowaniem albo urządzenie, o którym mowa w art. 16l ust. 1, i zapewnić przekazywanie aktualnych danych </w:t>
      </w:r>
      <w:proofErr w:type="spellStart"/>
      <w:r w:rsidRPr="00890F13">
        <w:t>geolokalizacyjnych</w:t>
      </w:r>
      <w:proofErr w:type="spellEnd"/>
      <w:r w:rsidRPr="00890F13">
        <w:t xml:space="preserve"> z tego </w:t>
      </w:r>
      <w:r w:rsidRPr="00890F13">
        <w:lastRenderedPageBreak/>
        <w:t>urządzenia, przez okres przejazdu po drogach, określonych w przepisach wydanych na podstawie art. 13ha ust. 6.”</w:t>
      </w:r>
      <w:r>
        <w:t>,</w:t>
      </w:r>
    </w:p>
    <w:p w14:paraId="0645F64B" w14:textId="57FA090A" w:rsidR="00890F13" w:rsidRDefault="00866AC3" w:rsidP="00890F13">
      <w:pPr>
        <w:pStyle w:val="LITlitera"/>
      </w:pPr>
      <w:r>
        <w:t>i</w:t>
      </w:r>
      <w:r w:rsidR="00890F13">
        <w:t xml:space="preserve">) po ust. 4c dodaje się ust. 4ca </w:t>
      </w:r>
      <w:r w:rsidR="00864179">
        <w:t xml:space="preserve">i 4cb </w:t>
      </w:r>
      <w:r w:rsidR="00890F13">
        <w:t>w brzmieniu:</w:t>
      </w:r>
    </w:p>
    <w:p w14:paraId="45065B03" w14:textId="77777777" w:rsidR="00864179" w:rsidRDefault="00890F13" w:rsidP="00890F13">
      <w:pPr>
        <w:pStyle w:val="ZUSTzmustartykuempunktem"/>
      </w:pPr>
      <w:r w:rsidRPr="00890F13">
        <w:t>„</w:t>
      </w:r>
      <w:r>
        <w:t>4ca. Użytkownik EETS jest obowiązany zapewni</w:t>
      </w:r>
      <w:r w:rsidR="00731CFA">
        <w:t>ć</w:t>
      </w:r>
      <w:r>
        <w:t>, że urządzenie, o którym mowa w art. 16l ust. 1, jest używane podczas przejazdu po obszarze EETS zgodnie z instrukcją używania tego urządzenia dostarczoną użytkownikowi EETS przez do</w:t>
      </w:r>
      <w:r w:rsidR="00D52931">
        <w:t>stawcę EETS.</w:t>
      </w:r>
    </w:p>
    <w:p w14:paraId="1FDE4BAC" w14:textId="1F701CEC" w:rsidR="00271324" w:rsidRPr="00890F13" w:rsidRDefault="00864179" w:rsidP="00864179">
      <w:pPr>
        <w:pStyle w:val="ZUSTzmustartykuempunktem"/>
      </w:pPr>
      <w:r>
        <w:t>4cb.</w:t>
      </w:r>
      <w:r w:rsidRPr="00864179">
        <w:t xml:space="preserve"> W przypadku gdy w pojeździe</w:t>
      </w:r>
      <w:r w:rsidR="00D21E7F" w:rsidRPr="00864179">
        <w:t xml:space="preserve"> jest</w:t>
      </w:r>
      <w:r w:rsidRPr="00864179">
        <w:t xml:space="preserve"> zainstalowane lub przewożone jednocześnie urządzenie, o którym mowa w </w:t>
      </w:r>
      <w:r>
        <w:t xml:space="preserve">art. 16l </w:t>
      </w:r>
      <w:r w:rsidRPr="00864179">
        <w:t>ust. 1, oraz co najmniej jedno inne urządzenie na potrzeby poboru opłat w rozumieniu art. 13i ust. 3</w:t>
      </w:r>
      <w:r w:rsidRPr="00F142AD">
        <w:rPr>
          <w:rStyle w:val="IGindeksgrny"/>
        </w:rPr>
        <w:t>1</w:t>
      </w:r>
      <w:r w:rsidRPr="00864179">
        <w:t xml:space="preserve">, użytkownik EETS, wykonując przejazd po obszarze EETS, </w:t>
      </w:r>
      <w:r>
        <w:t>jest obowiązany</w:t>
      </w:r>
      <w:r w:rsidRPr="00864179">
        <w:t xml:space="preserve"> </w:t>
      </w:r>
      <w:r>
        <w:t xml:space="preserve">zapewnić </w:t>
      </w:r>
      <w:r w:rsidRPr="00864179">
        <w:t xml:space="preserve">działanie urządzenia, o którym mowa w </w:t>
      </w:r>
      <w:r>
        <w:t xml:space="preserve">art. 16l </w:t>
      </w:r>
      <w:r w:rsidRPr="00864179">
        <w:t xml:space="preserve">ust. 1, </w:t>
      </w:r>
      <w:r w:rsidR="00D52931">
        <w:t>za</w:t>
      </w:r>
      <w:r w:rsidRPr="00864179">
        <w:t xml:space="preserve"> pomocą </w:t>
      </w:r>
      <w:r w:rsidR="00D52931">
        <w:t xml:space="preserve">którego </w:t>
      </w:r>
      <w:r w:rsidR="00D21E7F" w:rsidRPr="00864179">
        <w:t>jest</w:t>
      </w:r>
      <w:r w:rsidR="00D21E7F">
        <w:t xml:space="preserve"> </w:t>
      </w:r>
      <w:r>
        <w:t>możliwe</w:t>
      </w:r>
      <w:r w:rsidRPr="00864179">
        <w:t xml:space="preserve"> uiszczenie opłat na tym obszarze EETS.</w:t>
      </w:r>
      <w:r w:rsidR="00890F13" w:rsidRPr="00890F13">
        <w:t>”</w:t>
      </w:r>
      <w:r w:rsidR="008C1950" w:rsidRPr="00890F13">
        <w:t>;</w:t>
      </w:r>
    </w:p>
    <w:p w14:paraId="2E09C733" w14:textId="77777777" w:rsidR="007F03D4" w:rsidRDefault="00E31E89">
      <w:pPr>
        <w:pStyle w:val="PKTpunkt"/>
      </w:pPr>
      <w:r>
        <w:t>4</w:t>
      </w:r>
      <w:r w:rsidR="000C0EEF" w:rsidRPr="000A358B">
        <w:t xml:space="preserve">) </w:t>
      </w:r>
      <w:r w:rsidR="006F22BC">
        <w:t xml:space="preserve">w </w:t>
      </w:r>
      <w:r w:rsidR="00A64280" w:rsidRPr="000A358B">
        <w:t>art. 13j</w:t>
      </w:r>
      <w:r w:rsidR="007F03D4">
        <w:t>:</w:t>
      </w:r>
    </w:p>
    <w:p w14:paraId="482BAE78" w14:textId="77777777" w:rsidR="00A64280" w:rsidRPr="000A358B" w:rsidRDefault="007F03D4" w:rsidP="00E323DF">
      <w:pPr>
        <w:pStyle w:val="LITlitera"/>
      </w:pPr>
      <w:r>
        <w:t>a)</w:t>
      </w:r>
      <w:r w:rsidR="00A64280" w:rsidRPr="000A358B">
        <w:t xml:space="preserve"> </w:t>
      </w:r>
      <w:r>
        <w:t xml:space="preserve">w ust. 1 </w:t>
      </w:r>
      <w:r w:rsidR="006F22BC">
        <w:t>pkt 2 otrzymuje brzmienie</w:t>
      </w:r>
      <w:r w:rsidR="00A64280" w:rsidRPr="000A358B">
        <w:t>:</w:t>
      </w:r>
    </w:p>
    <w:p w14:paraId="4ED0FB3F" w14:textId="77777777" w:rsidR="007F03D4" w:rsidRDefault="00A64280" w:rsidP="00FA288E">
      <w:pPr>
        <w:pStyle w:val="ZPKTzmpktartykuempunktem"/>
      </w:pPr>
      <w:r w:rsidRPr="000A358B">
        <w:t>„</w:t>
      </w:r>
      <w:r w:rsidR="006F22BC">
        <w:t xml:space="preserve">2) </w:t>
      </w:r>
      <w:r w:rsidR="006F22BC" w:rsidRPr="006F22BC">
        <w:t>systemów elektroniczn</w:t>
      </w:r>
      <w:r w:rsidR="006F22BC">
        <w:t>ego poboru</w:t>
      </w:r>
      <w:r w:rsidR="006F22BC" w:rsidRPr="006F22BC">
        <w:t xml:space="preserve"> opłat, </w:t>
      </w:r>
      <w:r w:rsidR="00942B99">
        <w:t xml:space="preserve">w </w:t>
      </w:r>
      <w:r w:rsidR="006F22BC" w:rsidRPr="006F22BC">
        <w:t>któr</w:t>
      </w:r>
      <w:r w:rsidR="00942B99">
        <w:t>ych</w:t>
      </w:r>
      <w:r w:rsidR="006F22BC" w:rsidRPr="006F22BC">
        <w:t xml:space="preserve"> nie </w:t>
      </w:r>
      <w:r w:rsidR="00942B99">
        <w:t xml:space="preserve">stosuje się </w:t>
      </w:r>
      <w:r w:rsidR="006F22BC" w:rsidRPr="006F22BC">
        <w:t>urządzeń na potrzeby poboru opłat</w:t>
      </w:r>
      <w:r w:rsidR="00BC4CBE">
        <w:t xml:space="preserve"> w rozumieniu </w:t>
      </w:r>
      <w:r w:rsidR="00E323DF">
        <w:t>13i ust. 3</w:t>
      </w:r>
      <w:r w:rsidR="00BC4CBE" w:rsidRPr="00B73CFC">
        <w:rPr>
          <w:rStyle w:val="IGindeksgrny"/>
        </w:rPr>
        <w:t>1</w:t>
      </w:r>
      <w:r w:rsidR="006F22BC" w:rsidRPr="006F22BC">
        <w:t>;</w:t>
      </w:r>
      <w:r w:rsidR="00FE6B73" w:rsidRPr="000A358B">
        <w:t>”</w:t>
      </w:r>
      <w:r w:rsidR="007F03D4">
        <w:t>,</w:t>
      </w:r>
    </w:p>
    <w:p w14:paraId="42438EEE" w14:textId="77777777" w:rsidR="007F03D4" w:rsidRDefault="007F03D4" w:rsidP="00E323DF">
      <w:pPr>
        <w:pStyle w:val="LITlitera"/>
      </w:pPr>
      <w:r>
        <w:t>b) dodaje się ust. 4:</w:t>
      </w:r>
    </w:p>
    <w:p w14:paraId="34CF21A5" w14:textId="584E291D" w:rsidR="00602CFF" w:rsidRPr="000A358B" w:rsidRDefault="007F03D4" w:rsidP="00E323DF">
      <w:pPr>
        <w:pStyle w:val="ZUSTzmustartykuempunktem"/>
      </w:pPr>
      <w:r w:rsidRPr="007F03D4">
        <w:t>„</w:t>
      </w:r>
      <w:r>
        <w:t xml:space="preserve">4. W </w:t>
      </w:r>
      <w:r w:rsidR="006C0872">
        <w:t>celu zapewnienia komunikacji urządzenia</w:t>
      </w:r>
      <w:r>
        <w:t>, o którym mowa w art. 13i ust. 3</w:t>
      </w:r>
      <w:r w:rsidR="00FF286E">
        <w:t xml:space="preserve"> i 3a oraz art. 16l ust. 1</w:t>
      </w:r>
      <w:r>
        <w:t xml:space="preserve">, </w:t>
      </w:r>
      <w:r w:rsidR="006C0872">
        <w:t>z</w:t>
      </w:r>
      <w:r>
        <w:t xml:space="preserve"> podzespołami sprzętowymi i oprogramowaniem znajdującym się w pojeździe, </w:t>
      </w:r>
      <w:r w:rsidR="004B3E65">
        <w:t xml:space="preserve">jest </w:t>
      </w:r>
      <w:r>
        <w:t>dopuszczalne wykorzystywanie technologii innych niż wymienione w art. 13i ust. 1, pod warunkiem zapewnienia bezpieczeństwa użytkowania pojazdu</w:t>
      </w:r>
      <w:r w:rsidR="003E472B">
        <w:t xml:space="preserve"> i przetwarzania danych oraz odpowiedniej</w:t>
      </w:r>
      <w:r>
        <w:t xml:space="preserve"> jakości usług</w:t>
      </w:r>
      <w:r w:rsidR="006C0872">
        <w:t xml:space="preserve"> świadczonych za pomocą tego urządzenia</w:t>
      </w:r>
      <w:r>
        <w:t>.</w:t>
      </w:r>
      <w:r w:rsidRPr="007F03D4">
        <w:t>”</w:t>
      </w:r>
      <w:r w:rsidR="00E843B5" w:rsidRPr="000A358B">
        <w:t>;</w:t>
      </w:r>
    </w:p>
    <w:p w14:paraId="094A80F9" w14:textId="77777777" w:rsidR="00F83CF7" w:rsidRDefault="00E31E89">
      <w:pPr>
        <w:pStyle w:val="PKTpunkt"/>
      </w:pPr>
      <w:r>
        <w:t>5</w:t>
      </w:r>
      <w:r w:rsidR="00F83CF7">
        <w:t>) po art. 13j dodaje się art. 13ja w brzmieniu:</w:t>
      </w:r>
    </w:p>
    <w:p w14:paraId="0A42959F" w14:textId="2EAFDD31" w:rsidR="00F83CF7" w:rsidRPr="00F83CF7" w:rsidRDefault="00E31E89" w:rsidP="00E31E89">
      <w:pPr>
        <w:pStyle w:val="ZARTzmartartykuempunktem"/>
      </w:pPr>
      <w:r w:rsidRPr="00E31E89">
        <w:t>„</w:t>
      </w:r>
      <w:r w:rsidR="00F83CF7">
        <w:t>Art. 13ja</w:t>
      </w:r>
      <w:r w:rsidR="00F83CF7" w:rsidRPr="00F83CF7">
        <w:t xml:space="preserve">. 1. </w:t>
      </w:r>
      <w:r w:rsidR="00FF7F0C">
        <w:t>Podmiot świadczący</w:t>
      </w:r>
      <w:r>
        <w:t xml:space="preserve"> usługi</w:t>
      </w:r>
      <w:r w:rsidR="00F83CF7" w:rsidRPr="00F83CF7">
        <w:t xml:space="preserve"> poboru opłat</w:t>
      </w:r>
      <w:r w:rsidR="00FF7F0C">
        <w:t xml:space="preserve">, w tym </w:t>
      </w:r>
      <w:r w:rsidR="00FF7F0C" w:rsidRPr="00FF7F0C">
        <w:t>również podmiot pobierając</w:t>
      </w:r>
      <w:r w:rsidR="00500727">
        <w:t>y</w:t>
      </w:r>
      <w:r w:rsidR="00FF7F0C" w:rsidRPr="00FF7F0C">
        <w:t xml:space="preserve"> opłaty</w:t>
      </w:r>
      <w:r w:rsidR="00500727">
        <w:t>, który</w:t>
      </w:r>
      <w:r w:rsidR="00FF7F0C" w:rsidRPr="00FF7F0C">
        <w:t xml:space="preserve"> </w:t>
      </w:r>
      <w:r w:rsidR="00FF7F0C">
        <w:t>świadcz</w:t>
      </w:r>
      <w:r w:rsidR="00500727">
        <w:t>y</w:t>
      </w:r>
      <w:r w:rsidR="00FF7F0C">
        <w:t xml:space="preserve"> usługę poboru opłat </w:t>
      </w:r>
      <w:r w:rsidR="00FF7F0C" w:rsidRPr="00FF7F0C">
        <w:t>bezpośrednio</w:t>
      </w:r>
      <w:r w:rsidR="00492793">
        <w:t xml:space="preserve"> oraz główny dostawca</w:t>
      </w:r>
      <w:r w:rsidR="00492793" w:rsidRPr="00492793">
        <w:t xml:space="preserve"> </w:t>
      </w:r>
      <w:r w:rsidR="00492793">
        <w:t>usługi działający</w:t>
      </w:r>
      <w:r w:rsidR="00492793" w:rsidRPr="00492793">
        <w:t xml:space="preserve"> w imieniu </w:t>
      </w:r>
      <w:r w:rsidR="00492793">
        <w:t xml:space="preserve">i </w:t>
      </w:r>
      <w:r w:rsidR="00492793" w:rsidRPr="00492793">
        <w:t>na</w:t>
      </w:r>
      <w:r w:rsidR="00921D0E">
        <w:t xml:space="preserve"> jego</w:t>
      </w:r>
      <w:r w:rsidR="00492793" w:rsidRPr="00492793">
        <w:t xml:space="preserve"> rzecz</w:t>
      </w:r>
      <w:r w:rsidR="00F83CF7" w:rsidRPr="00F83CF7">
        <w:t>:</w:t>
      </w:r>
    </w:p>
    <w:p w14:paraId="37729AFA" w14:textId="77777777" w:rsidR="00F83CF7" w:rsidRPr="00F83CF7" w:rsidRDefault="00F83CF7" w:rsidP="00E31E89">
      <w:pPr>
        <w:pStyle w:val="ZPKTzmpktartykuempunktem"/>
      </w:pPr>
      <w:r w:rsidRPr="00F83CF7">
        <w:t>1) nie mo</w:t>
      </w:r>
      <w:r w:rsidR="00E31E89">
        <w:t>że</w:t>
      </w:r>
      <w:r w:rsidRPr="00F83CF7">
        <w:t xml:space="preserve"> pokrywać kosztów świadczenia krajowej usługi poboru opłat przychodami pochodzącymi z innego rodzaju działalności (subsydiowanie skrośne);</w:t>
      </w:r>
    </w:p>
    <w:p w14:paraId="42B034B9" w14:textId="77777777" w:rsidR="00F83CF7" w:rsidRPr="00F83CF7" w:rsidRDefault="00F83CF7" w:rsidP="00E31E89">
      <w:pPr>
        <w:pStyle w:val="ZPKTzmpktartykuempunktem"/>
      </w:pPr>
      <w:r w:rsidRPr="00F83CF7">
        <w:t xml:space="preserve">2) </w:t>
      </w:r>
      <w:r w:rsidR="00E31E89">
        <w:t>jest obowiązany</w:t>
      </w:r>
      <w:r w:rsidRPr="00F83CF7">
        <w:t>:</w:t>
      </w:r>
    </w:p>
    <w:p w14:paraId="7CE3771E" w14:textId="77777777" w:rsidR="00F83CF7" w:rsidRPr="00334D0E" w:rsidRDefault="00F83CF7" w:rsidP="00334D0E">
      <w:pPr>
        <w:pStyle w:val="ZLITwPKTzmlitwpktartykuempunktem"/>
      </w:pPr>
      <w:r w:rsidRPr="00334D0E">
        <w:t>a) prowadzić ewidencję księgową w związku ze świadczeniem krajowej usługi poboru opłat odrębnie od innych rodzajów działalności,</w:t>
      </w:r>
    </w:p>
    <w:p w14:paraId="3D5DB8E7" w14:textId="464436C6" w:rsidR="00F83CF7" w:rsidRPr="00462838" w:rsidRDefault="00F83CF7" w:rsidP="00334D0E">
      <w:pPr>
        <w:pStyle w:val="ZLITwPKTzmlitwpktartykuempunktem"/>
      </w:pPr>
      <w:r w:rsidRPr="00334D0E">
        <w:lastRenderedPageBreak/>
        <w:t>b) sporządzać i przechowywać sprawozdania finansowe dotyczące świadczenia usługi poboru opłat, zawierające bilans oraz rachunek zysków i strat za okresy sprawozdawcze, na zasadach i w trybie okreś</w:t>
      </w:r>
      <w:r w:rsidRPr="00462838">
        <w:t>lonych w przepisach o rachunkowości</w:t>
      </w:r>
      <w:r w:rsidR="00FF7F0C" w:rsidRPr="00462838">
        <w:t xml:space="preserve">. </w:t>
      </w:r>
    </w:p>
    <w:p w14:paraId="4F8B4B43" w14:textId="37B6A99B" w:rsidR="00F83CF7" w:rsidRPr="00F83CF7" w:rsidRDefault="00F83CF7" w:rsidP="00E31E89">
      <w:pPr>
        <w:pStyle w:val="ZUSTzmustartykuempunktem"/>
      </w:pPr>
      <w:r w:rsidRPr="00F83CF7">
        <w:t xml:space="preserve">2. </w:t>
      </w:r>
      <w:r w:rsidR="00DD5B8E">
        <w:t>Podmiot świadczący</w:t>
      </w:r>
      <w:r w:rsidRPr="00F83CF7">
        <w:t xml:space="preserve"> usług</w:t>
      </w:r>
      <w:r w:rsidR="00DD5B8E">
        <w:t>ę</w:t>
      </w:r>
      <w:r w:rsidRPr="00F83CF7">
        <w:t xml:space="preserve"> </w:t>
      </w:r>
      <w:r w:rsidR="00E31E89" w:rsidRPr="00E31E89">
        <w:t xml:space="preserve">poboru opłat </w:t>
      </w:r>
      <w:r w:rsidRPr="00F83CF7">
        <w:t>obowiązan</w:t>
      </w:r>
      <w:r w:rsidR="00E31E89">
        <w:t>y</w:t>
      </w:r>
      <w:r w:rsidRPr="00F83CF7">
        <w:t xml:space="preserve"> do sporządzenia sprawozdania finansowego na podstawie przepisów o rachunkowości lub innych przepisów szczególnych, sporządza</w:t>
      </w:r>
      <w:r w:rsidR="00E31E89">
        <w:t xml:space="preserve"> i przechowuje</w:t>
      </w:r>
      <w:r w:rsidRPr="00F83CF7">
        <w:t>, na zasadach i w trybie określonych w tych przepisach, sprawozdania finansowe za okresy sprawozdawcze, dla krajowej usługi poboru opłat odrębnie od innych rodzajów prowadzonej działalności.</w:t>
      </w:r>
    </w:p>
    <w:p w14:paraId="2DD31EE9" w14:textId="50A34232" w:rsidR="00F83CF7" w:rsidRDefault="00F83CF7" w:rsidP="00E31E89">
      <w:pPr>
        <w:pStyle w:val="ZUSTzmustartykuempunktem"/>
      </w:pPr>
      <w:r w:rsidRPr="00F83CF7">
        <w:t>3. W przypadku gdy z przepisów o rachunkowości lub innych przepisów szczególnych wynika obowiązek badania sprawozdania finansowego, sprawozdanie podlega badaniu także w zakresie eliminowania subsydiowania skrośnego, o którym mowa w ust. 1 pkt 1.”;</w:t>
      </w:r>
    </w:p>
    <w:p w14:paraId="175594C2" w14:textId="77777777" w:rsidR="00AE13E3" w:rsidRDefault="00E31E89" w:rsidP="007F0504">
      <w:pPr>
        <w:pStyle w:val="PKTpunkt"/>
      </w:pPr>
      <w:r>
        <w:t>6</w:t>
      </w:r>
      <w:r w:rsidR="00C86E92" w:rsidRPr="000A358B">
        <w:t>)</w:t>
      </w:r>
      <w:r w:rsidR="001026DD">
        <w:t xml:space="preserve"> w art. 13k</w:t>
      </w:r>
      <w:r w:rsidR="00AE13E3">
        <w:t>:</w:t>
      </w:r>
    </w:p>
    <w:p w14:paraId="49388E39" w14:textId="77777777" w:rsidR="00AE13E3" w:rsidRDefault="00AE13E3" w:rsidP="000F6DB6">
      <w:pPr>
        <w:pStyle w:val="LITlitera"/>
      </w:pPr>
      <w:r>
        <w:t>a)</w:t>
      </w:r>
      <w:r w:rsidR="001026DD">
        <w:t xml:space="preserve"> </w:t>
      </w:r>
      <w:r>
        <w:t xml:space="preserve">po ust. 2d dodaje się ust. 2e </w:t>
      </w:r>
      <w:r w:rsidR="00D275EA">
        <w:t xml:space="preserve">i 2f </w:t>
      </w:r>
      <w:r>
        <w:t>w brzmieniu:</w:t>
      </w:r>
    </w:p>
    <w:p w14:paraId="19B4FFF2" w14:textId="77777777" w:rsidR="00AE13E3" w:rsidRPr="00D275EA" w:rsidRDefault="00AE13E3" w:rsidP="00D275EA">
      <w:pPr>
        <w:pStyle w:val="ZUSTzmustartykuempunktem"/>
      </w:pPr>
      <w:r w:rsidRPr="00AE13E3">
        <w:t>„</w:t>
      </w:r>
      <w:r w:rsidR="00D275EA">
        <w:t xml:space="preserve">2e. Za naruszenie obowiązku, o którym mowa w art. 13i ust. 4ca lub 4cb, </w:t>
      </w:r>
      <w:r w:rsidR="00D275EA" w:rsidRPr="00D275EA">
        <w:t>skutkujące</w:t>
      </w:r>
      <w:r w:rsidR="00D275EA">
        <w:t xml:space="preserve"> </w:t>
      </w:r>
      <w:r w:rsidR="00E62C5D" w:rsidRPr="00D275EA">
        <w:t>nieuiszczeniem opłaty elektronicznej</w:t>
      </w:r>
      <w:r w:rsidR="00D275EA">
        <w:t xml:space="preserve">, </w:t>
      </w:r>
      <w:r w:rsidRPr="00D275EA">
        <w:t>wymierza się karę pieniężną wysokości:</w:t>
      </w:r>
    </w:p>
    <w:p w14:paraId="4FCB9538" w14:textId="77777777" w:rsidR="00AE13E3" w:rsidRPr="00D275EA" w:rsidRDefault="00D275EA" w:rsidP="00D275EA">
      <w:pPr>
        <w:pStyle w:val="ZPKTzmpktartykuempunktem"/>
      </w:pPr>
      <w:r>
        <w:t>1</w:t>
      </w:r>
      <w:r w:rsidR="00AE13E3" w:rsidRPr="00D275EA">
        <w:t>) 500 zł - w przypadku zespołu pojazdów</w:t>
      </w:r>
      <w:r w:rsidR="005572A5">
        <w:t>, o którym mowa w ust. 1 pkt 1</w:t>
      </w:r>
      <w:r>
        <w:t>;</w:t>
      </w:r>
    </w:p>
    <w:p w14:paraId="502868EC" w14:textId="77777777" w:rsidR="00D275EA" w:rsidRDefault="00D275EA" w:rsidP="00D275EA">
      <w:pPr>
        <w:pStyle w:val="ZPKTzmpktartykuempunktem"/>
      </w:pPr>
      <w:r>
        <w:t>2</w:t>
      </w:r>
      <w:r w:rsidR="00AE13E3" w:rsidRPr="00D275EA">
        <w:t>) 1500</w:t>
      </w:r>
      <w:r>
        <w:t xml:space="preserve"> zł - w pozostałych przypadkach.</w:t>
      </w:r>
    </w:p>
    <w:p w14:paraId="394E0EEF" w14:textId="77777777" w:rsidR="00E62C5D" w:rsidRDefault="00D275EA" w:rsidP="00AE13E3">
      <w:pPr>
        <w:pStyle w:val="ZUSTzmustartykuempunktem"/>
      </w:pPr>
      <w:r>
        <w:t>2f</w:t>
      </w:r>
      <w:r w:rsidR="00AE13E3">
        <w:t xml:space="preserve">. </w:t>
      </w:r>
      <w:r w:rsidR="00E62C5D" w:rsidRPr="00E62C5D">
        <w:t>Za podanie niezgodnych ze stanem faktycznym danych</w:t>
      </w:r>
      <w:r w:rsidR="00AE13E3">
        <w:t>, o który</w:t>
      </w:r>
      <w:r w:rsidR="00E62C5D">
        <w:t>ch</w:t>
      </w:r>
      <w:r w:rsidR="00AE13E3">
        <w:t xml:space="preserve"> mowa w art. 16l</w:t>
      </w:r>
      <w:r w:rsidR="00E62C5D">
        <w:t>b ust. 1</w:t>
      </w:r>
      <w:r w:rsidR="00AE13E3">
        <w:t>, skutkujące</w:t>
      </w:r>
      <w:r w:rsidR="00E62C5D">
        <w:t>:</w:t>
      </w:r>
    </w:p>
    <w:p w14:paraId="029FC191" w14:textId="77777777" w:rsidR="00AE13E3" w:rsidRPr="00AE13E3" w:rsidRDefault="00E62C5D" w:rsidP="00E62C5D">
      <w:pPr>
        <w:pStyle w:val="ZPKTzmpktartykuempunktem"/>
      </w:pPr>
      <w:r>
        <w:t>1)</w:t>
      </w:r>
      <w:r w:rsidR="00AE13E3">
        <w:t xml:space="preserve"> </w:t>
      </w:r>
      <w:r>
        <w:t>nieuiszczeniem opłaty elektronicznej,</w:t>
      </w:r>
      <w:r w:rsidR="00AE13E3">
        <w:t xml:space="preserve"> wymierza się karę pieniężną</w:t>
      </w:r>
      <w:r w:rsidR="00AE13E3" w:rsidRPr="00AE13E3">
        <w:t xml:space="preserve"> wysokości:</w:t>
      </w:r>
    </w:p>
    <w:p w14:paraId="45D189E1" w14:textId="77777777" w:rsidR="00AE13E3" w:rsidRPr="00AE13E3" w:rsidRDefault="00E62C5D" w:rsidP="00E62C5D">
      <w:pPr>
        <w:pStyle w:val="ZLITwPKTzmlitwpktartykuempunktem"/>
      </w:pPr>
      <w:r>
        <w:t>a</w:t>
      </w:r>
      <w:r w:rsidR="00AE13E3" w:rsidRPr="00AE13E3">
        <w:t>) 500 zł - w przypadku zespołu pojazdów</w:t>
      </w:r>
      <w:r w:rsidR="005572A5" w:rsidRPr="005572A5">
        <w:t>, o którym mowa w ust. 1 pkt 1</w:t>
      </w:r>
      <w:r>
        <w:t>,</w:t>
      </w:r>
    </w:p>
    <w:p w14:paraId="12A34B0B" w14:textId="77777777" w:rsidR="00E62C5D" w:rsidRDefault="00E62C5D" w:rsidP="00E62C5D">
      <w:pPr>
        <w:pStyle w:val="ZLITwPKTzmlitwpktartykuempunktem"/>
      </w:pPr>
      <w:r>
        <w:t>b</w:t>
      </w:r>
      <w:r w:rsidR="00AE13E3" w:rsidRPr="00AE13E3">
        <w:t>) 1500</w:t>
      </w:r>
      <w:r>
        <w:t xml:space="preserve"> zł - w pozostałych przypadkach;</w:t>
      </w:r>
    </w:p>
    <w:p w14:paraId="1D82A85C" w14:textId="77777777" w:rsidR="00E62C5D" w:rsidRDefault="00E62C5D" w:rsidP="00E62C5D">
      <w:pPr>
        <w:pStyle w:val="ZPKTzmpktartykuempunktem"/>
      </w:pPr>
      <w:r>
        <w:t xml:space="preserve">2) uiszczeniem </w:t>
      </w:r>
      <w:r w:rsidRPr="00E62C5D">
        <w:t>opłaty</w:t>
      </w:r>
      <w:r>
        <w:t xml:space="preserve"> elektronicznej w niepełnej wysokości,</w:t>
      </w:r>
      <w:r w:rsidRPr="00E62C5D">
        <w:t xml:space="preserve"> wymierza się karę pieniężną wysokości</w:t>
      </w:r>
      <w:r>
        <w:t>:</w:t>
      </w:r>
    </w:p>
    <w:p w14:paraId="38819036" w14:textId="77777777" w:rsidR="00E62C5D" w:rsidRPr="00E62C5D" w:rsidRDefault="00E62C5D" w:rsidP="00E62C5D">
      <w:pPr>
        <w:pStyle w:val="ZLITwPKTzmlitwpktartykuempunktem"/>
      </w:pPr>
      <w:r w:rsidRPr="00E62C5D">
        <w:t xml:space="preserve">a) </w:t>
      </w:r>
      <w:r>
        <w:t>25</w:t>
      </w:r>
      <w:r w:rsidRPr="00E62C5D">
        <w:t>0 zł - w przypadku zespołu pojazdów</w:t>
      </w:r>
      <w:r w:rsidR="005572A5" w:rsidRPr="005572A5">
        <w:t>, o którym mowa w ust. 1 pkt 1</w:t>
      </w:r>
      <w:r w:rsidRPr="00E62C5D">
        <w:t>,</w:t>
      </w:r>
    </w:p>
    <w:p w14:paraId="5D8649B2" w14:textId="77777777" w:rsidR="00AE13E3" w:rsidRPr="00AE13E3" w:rsidRDefault="00E62C5D" w:rsidP="00E62C5D">
      <w:pPr>
        <w:pStyle w:val="ZLITwPKTzmlitwpktartykuempunktem"/>
      </w:pPr>
      <w:r w:rsidRPr="00E62C5D">
        <w:t xml:space="preserve">b) </w:t>
      </w:r>
      <w:r>
        <w:t>75</w:t>
      </w:r>
      <w:r w:rsidRPr="00E62C5D">
        <w:t>0 zł - w pozostałych przypadkach</w:t>
      </w:r>
      <w:r>
        <w:t>.</w:t>
      </w:r>
      <w:r w:rsidR="00AE13E3" w:rsidRPr="00AE13E3">
        <w:t>”</w:t>
      </w:r>
      <w:r w:rsidR="00AE13E3">
        <w:t>,</w:t>
      </w:r>
    </w:p>
    <w:p w14:paraId="03C628F4" w14:textId="77777777" w:rsidR="00AE13E3" w:rsidRPr="00AE13E3" w:rsidRDefault="00AE13E3" w:rsidP="000F6DB6">
      <w:pPr>
        <w:pStyle w:val="LITlitera"/>
      </w:pPr>
      <w:r>
        <w:t xml:space="preserve">b) </w:t>
      </w:r>
      <w:r w:rsidRPr="00AE13E3">
        <w:t>ust. 4 otrzymuje brzmienie:</w:t>
      </w:r>
    </w:p>
    <w:p w14:paraId="641DD2B5" w14:textId="77777777" w:rsidR="00F142AD" w:rsidRDefault="00AE13E3" w:rsidP="00AE13E3">
      <w:pPr>
        <w:pStyle w:val="ZUSTzmustartykuempunktem"/>
      </w:pPr>
      <w:r w:rsidRPr="00AE13E3">
        <w:t>„4. Kary pieniężne, o których mowa w ust. 1, ust. 2 pkt 2 i ust. 2a–2d, wymierza się</w:t>
      </w:r>
      <w:r w:rsidR="00F142AD">
        <w:t>:</w:t>
      </w:r>
    </w:p>
    <w:p w14:paraId="67296130" w14:textId="77777777" w:rsidR="00F142AD" w:rsidRDefault="00F142AD" w:rsidP="00F142AD">
      <w:pPr>
        <w:pStyle w:val="ZPKTzmpktartykuempunktem"/>
      </w:pPr>
      <w:r>
        <w:t>1)</w:t>
      </w:r>
      <w:r w:rsidR="00AE13E3" w:rsidRPr="00AE13E3">
        <w:t xml:space="preserve"> właścicielowi albo posiadaczowi albo użytkownikowi pojazdu, albo </w:t>
      </w:r>
    </w:p>
    <w:p w14:paraId="39825CCF" w14:textId="77777777" w:rsidR="00F142AD" w:rsidRDefault="00F142AD" w:rsidP="00F142AD">
      <w:pPr>
        <w:pStyle w:val="ZPKTzmpktartykuempunktem"/>
      </w:pPr>
      <w:r>
        <w:t xml:space="preserve">2) </w:t>
      </w:r>
      <w:r w:rsidR="00AE13E3" w:rsidRPr="00AE13E3">
        <w:t xml:space="preserve">korzystającemu z drogi </w:t>
      </w:r>
      <w:r>
        <w:t xml:space="preserve">- </w:t>
      </w:r>
      <w:r w:rsidR="00AE13E3" w:rsidRPr="00AE13E3">
        <w:t xml:space="preserve">w przypadku, o którym mowa w art. 13ia ust. 19, </w:t>
      </w:r>
      <w:r w:rsidR="00E62C5D" w:rsidRPr="00E62C5D">
        <w:t xml:space="preserve">albo </w:t>
      </w:r>
    </w:p>
    <w:p w14:paraId="45DF67DE" w14:textId="77777777" w:rsidR="00A226CE" w:rsidDel="001616F6" w:rsidRDefault="00F142AD" w:rsidP="00F142AD">
      <w:pPr>
        <w:pStyle w:val="ZPKTzmpktartykuempunktem"/>
        <w:rPr>
          <w:del w:id="3" w:author="Autor"/>
        </w:rPr>
      </w:pPr>
      <w:r>
        <w:lastRenderedPageBreak/>
        <w:t xml:space="preserve">3) </w:t>
      </w:r>
      <w:r w:rsidR="00E62C5D" w:rsidRPr="00E62C5D">
        <w:t>użytkownikowi EETS</w:t>
      </w:r>
      <w:r>
        <w:t xml:space="preserve"> - w przypadku gdy pojazd objęty jest umową, o której mowa w art. 16e</w:t>
      </w:r>
    </w:p>
    <w:p w14:paraId="592F3A07" w14:textId="6E3D6F30" w:rsidR="00F142AD" w:rsidRDefault="00F142AD" w:rsidP="001616F6">
      <w:pPr>
        <w:pStyle w:val="ZPKTzmpktartykuempunktem"/>
      </w:pPr>
      <w:del w:id="4" w:author="Autor">
        <w:r w:rsidDel="001616F6">
          <w:delText xml:space="preserve"> </w:delText>
        </w:r>
      </w:del>
      <w:r>
        <w:t>ust. 1 pkt 2</w:t>
      </w:r>
    </w:p>
    <w:p w14:paraId="03D20DAA" w14:textId="77777777" w:rsidR="00AE13E3" w:rsidRDefault="00F142AD" w:rsidP="00F142AD">
      <w:pPr>
        <w:pStyle w:val="ZCZWSPPKTzmczciwsppktartykuempunktem"/>
      </w:pPr>
      <w:r>
        <w:t xml:space="preserve">- </w:t>
      </w:r>
      <w:r w:rsidR="00AE13E3" w:rsidRPr="00AE13E3">
        <w:t>z wyjątkiem określonym w art. 13mf ust. 1.”</w:t>
      </w:r>
      <w:r w:rsidR="00AE13E3">
        <w:t>,</w:t>
      </w:r>
    </w:p>
    <w:p w14:paraId="2C62F48C" w14:textId="77777777" w:rsidR="00AE13E3" w:rsidRDefault="00AE13E3" w:rsidP="00DC1164">
      <w:pPr>
        <w:pStyle w:val="LITlitera"/>
      </w:pPr>
      <w:r>
        <w:t>c) po ust. 5 dodaje się ust. 5a w brzmieniu:</w:t>
      </w:r>
    </w:p>
    <w:p w14:paraId="6B4C64C4" w14:textId="77777777" w:rsidR="00FD0589" w:rsidRDefault="00AE13E3" w:rsidP="00FD0589">
      <w:pPr>
        <w:pStyle w:val="ZUSTzmustartykuempunktem"/>
      </w:pPr>
      <w:r w:rsidRPr="00AE13E3">
        <w:t>„</w:t>
      </w:r>
      <w:r w:rsidR="00E62C5D">
        <w:t>5a. Kary pieniężne, o których</w:t>
      </w:r>
      <w:r>
        <w:t xml:space="preserve"> mowa w ust. 2e</w:t>
      </w:r>
      <w:r w:rsidR="00D275EA">
        <w:t xml:space="preserve"> i 2f</w:t>
      </w:r>
      <w:r>
        <w:t>, wymierza się użytkownikowi EETS.</w:t>
      </w:r>
      <w:r w:rsidR="00F6737B" w:rsidRPr="00F6737B">
        <w:t>”</w:t>
      </w:r>
      <w:r w:rsidR="00FD0589">
        <w:t>,</w:t>
      </w:r>
    </w:p>
    <w:p w14:paraId="6CC29F19" w14:textId="77777777" w:rsidR="002F6C28" w:rsidRDefault="00FD0589" w:rsidP="00DC1164">
      <w:pPr>
        <w:pStyle w:val="LITlitera"/>
      </w:pPr>
      <w:r>
        <w:t xml:space="preserve">d) </w:t>
      </w:r>
      <w:r w:rsidR="002F6C28">
        <w:t xml:space="preserve">w ust. 6 </w:t>
      </w:r>
      <w:r>
        <w:t>pkt 1</w:t>
      </w:r>
      <w:r w:rsidR="002F6C28">
        <w:t xml:space="preserve"> otrzymuje brzmienie:</w:t>
      </w:r>
    </w:p>
    <w:p w14:paraId="015E7181" w14:textId="77777777" w:rsidR="002F6C28" w:rsidRDefault="002F6C28" w:rsidP="00DC1164">
      <w:pPr>
        <w:pStyle w:val="ZPKTzmpktartykuempunktem"/>
      </w:pPr>
      <w:r w:rsidRPr="002F6C28">
        <w:t>„1) ust. 4</w:t>
      </w:r>
      <w:r>
        <w:t xml:space="preserve"> i 5a</w:t>
      </w:r>
      <w:r w:rsidRPr="002F6C28">
        <w:t>, nie może zostać nałożona więcej niż jedna kara pieniężna za poszczególne naruszenia, o których mowa w ust.</w:t>
      </w:r>
      <w:r w:rsidR="00D275EA">
        <w:t xml:space="preserve"> 1 lub ust. 2 pkt 2 i ust. 2a-2f</w:t>
      </w:r>
      <w:r w:rsidRPr="002F6C28">
        <w:t>, dotyczące danego pojazdu samoc</w:t>
      </w:r>
      <w:r w:rsidR="00D24DBB">
        <w:t>hodowego,</w:t>
      </w:r>
      <w:r w:rsidRPr="002F6C28">
        <w:t>”</w:t>
      </w:r>
      <w:r>
        <w:t>,</w:t>
      </w:r>
    </w:p>
    <w:p w14:paraId="1F35193D" w14:textId="77777777" w:rsidR="00D24DBB" w:rsidRDefault="002F6C28" w:rsidP="00DC1164">
      <w:pPr>
        <w:pStyle w:val="LITlitera"/>
      </w:pPr>
      <w:r>
        <w:t xml:space="preserve">e) </w:t>
      </w:r>
      <w:r w:rsidR="00D24DBB">
        <w:t xml:space="preserve">w ust. 8 wyrazy </w:t>
      </w:r>
      <w:r w:rsidR="00D24DBB" w:rsidRPr="00D24DBB">
        <w:t>„Kary pieniężnej, o której mowa w ust. 1”</w:t>
      </w:r>
      <w:r w:rsidR="00D24DBB">
        <w:t xml:space="preserve"> zastępuje się wyrazami </w:t>
      </w:r>
      <w:r w:rsidR="00D24DBB" w:rsidRPr="00D24DBB">
        <w:t>„</w:t>
      </w:r>
      <w:r w:rsidR="00D24DBB">
        <w:t>Kar pieniężnych, o których mowa w ust. 1 i 2e</w:t>
      </w:r>
      <w:r w:rsidR="00D24DBB" w:rsidRPr="00D24DBB">
        <w:t>”</w:t>
      </w:r>
      <w:r w:rsidR="00D24DBB">
        <w:t>,</w:t>
      </w:r>
    </w:p>
    <w:p w14:paraId="5315F58D" w14:textId="77777777" w:rsidR="001026DD" w:rsidRDefault="00D24DBB" w:rsidP="00DC1164">
      <w:pPr>
        <w:pStyle w:val="LITlitera"/>
      </w:pPr>
      <w:r>
        <w:t xml:space="preserve">f) </w:t>
      </w:r>
      <w:r w:rsidR="002F6C28">
        <w:t xml:space="preserve">w ust. 9 wyrazy </w:t>
      </w:r>
      <w:r w:rsidR="002F6C28" w:rsidRPr="002F6C28">
        <w:t>„ust. 1-2d”</w:t>
      </w:r>
      <w:r w:rsidR="002F6C28">
        <w:t xml:space="preserve"> zastępuje się wyrazami </w:t>
      </w:r>
      <w:r w:rsidR="002F6C28" w:rsidRPr="002F6C28">
        <w:t>„</w:t>
      </w:r>
      <w:r w:rsidR="002F6C28">
        <w:t>ust. 1-2</w:t>
      </w:r>
      <w:r w:rsidR="00D275EA">
        <w:t>f</w:t>
      </w:r>
      <w:r w:rsidR="002F6C28" w:rsidRPr="002F6C28">
        <w:t>”</w:t>
      </w:r>
      <w:r w:rsidR="00F6737B">
        <w:t>;</w:t>
      </w:r>
    </w:p>
    <w:p w14:paraId="0C7A1700" w14:textId="77777777" w:rsidR="00236AA5" w:rsidRDefault="00E31E89" w:rsidP="00BF39E2">
      <w:pPr>
        <w:pStyle w:val="PKTpunkt"/>
      </w:pPr>
      <w:r>
        <w:t>7</w:t>
      </w:r>
      <w:r w:rsidR="00BB62E4">
        <w:t xml:space="preserve">) </w:t>
      </w:r>
      <w:r w:rsidR="00236AA5">
        <w:t xml:space="preserve">w art. 13m i art. 13n wyrazy </w:t>
      </w:r>
      <w:r w:rsidR="00236AA5" w:rsidRPr="00236AA5">
        <w:t>„</w:t>
      </w:r>
      <w:r w:rsidR="00236AA5">
        <w:t>art. 13k ust. 2a-2d</w:t>
      </w:r>
      <w:r w:rsidR="00236AA5" w:rsidRPr="00236AA5">
        <w:t>”</w:t>
      </w:r>
      <w:r w:rsidR="00236AA5">
        <w:t xml:space="preserve"> zastępuje się wyrazami </w:t>
      </w:r>
      <w:r w:rsidR="00236AA5" w:rsidRPr="00236AA5">
        <w:t>„art.</w:t>
      </w:r>
      <w:r w:rsidR="00D275EA">
        <w:t xml:space="preserve"> 13k ust. 2a-2f</w:t>
      </w:r>
      <w:r w:rsidR="00236AA5" w:rsidRPr="00236AA5">
        <w:t>”</w:t>
      </w:r>
      <w:r w:rsidR="00236AA5">
        <w:t>;</w:t>
      </w:r>
    </w:p>
    <w:p w14:paraId="42D12508" w14:textId="77777777" w:rsidR="000B266D" w:rsidRPr="000A358B" w:rsidRDefault="00236AA5" w:rsidP="00BF39E2">
      <w:pPr>
        <w:pStyle w:val="PKTpunkt"/>
      </w:pPr>
      <w:r>
        <w:t xml:space="preserve">8) </w:t>
      </w:r>
      <w:r w:rsidR="000B266D" w:rsidRPr="000A358B">
        <w:t>po art. 13m dodaje się ar</w:t>
      </w:r>
      <w:r w:rsidR="00FB2A51" w:rsidRPr="000A358B">
        <w:t>t. 13ma-</w:t>
      </w:r>
      <w:r w:rsidR="00105559">
        <w:t xml:space="preserve"> 13m</w:t>
      </w:r>
      <w:r w:rsidR="00294695">
        <w:t>g</w:t>
      </w:r>
      <w:r w:rsidR="000B266D" w:rsidRPr="000A358B">
        <w:t xml:space="preserve"> w brzmieniu:</w:t>
      </w:r>
    </w:p>
    <w:p w14:paraId="6C866910" w14:textId="77777777" w:rsidR="0096615E" w:rsidRDefault="000B266D">
      <w:pPr>
        <w:pStyle w:val="ZARTzmartartykuempunktem"/>
      </w:pPr>
      <w:r w:rsidRPr="000A358B">
        <w:t>„Art. 13ma. 1. Krajowy Punkt Kontaktowy</w:t>
      </w:r>
      <w:r w:rsidR="008D3A51">
        <w:t xml:space="preserve"> </w:t>
      </w:r>
      <w:r w:rsidRPr="000A358B">
        <w:t xml:space="preserve">umożliwia wymianę informacji z właściwymi krajowymi punktami kontaktowymi innych państw członkowskich Unii Europejskiej oraz z </w:t>
      </w:r>
      <w:r w:rsidR="00077233">
        <w:t xml:space="preserve">krajowymi organami uprawnionymi </w:t>
      </w:r>
      <w:r w:rsidR="00F16D71" w:rsidRPr="000A358B">
        <w:t>-</w:t>
      </w:r>
      <w:r w:rsidRPr="000A358B">
        <w:t xml:space="preserve"> w zakresie danych dotyczących</w:t>
      </w:r>
      <w:r w:rsidR="0096615E">
        <w:t>:</w:t>
      </w:r>
    </w:p>
    <w:p w14:paraId="7B797DC0" w14:textId="77777777" w:rsidR="00FB5DCD" w:rsidRDefault="0096615E" w:rsidP="0096615E">
      <w:pPr>
        <w:pStyle w:val="ZPKTzmpktartykuempunktem"/>
      </w:pPr>
      <w:r>
        <w:t>1)</w:t>
      </w:r>
      <w:r w:rsidR="00FA288E">
        <w:t xml:space="preserve"> właścicieli lub posiadaczy pojazdów</w:t>
      </w:r>
      <w:r>
        <w:t xml:space="preserve"> naruszających</w:t>
      </w:r>
      <w:r w:rsidR="00FB5DCD">
        <w:t>:</w:t>
      </w:r>
    </w:p>
    <w:p w14:paraId="7EDA2129" w14:textId="77777777" w:rsidR="00FB20EE" w:rsidRDefault="0096615E" w:rsidP="0096615E">
      <w:pPr>
        <w:pStyle w:val="ZLITwPKTzmlitwpktartykuempunktem"/>
      </w:pPr>
      <w:r>
        <w:t xml:space="preserve">a) </w:t>
      </w:r>
      <w:r w:rsidR="005C234C">
        <w:t>obowiązki związane z poborem opłaty elektronicznej, za które ustawa przewiduje kary pieniężne wymienione w art. 13k u</w:t>
      </w:r>
      <w:r w:rsidR="00D275EA">
        <w:t>st. 1, ust. 2 pkt 2 i ust. 2a-2f</w:t>
      </w:r>
      <w:r w:rsidR="000826E3">
        <w:t xml:space="preserve">, zwane dalej </w:t>
      </w:r>
      <w:r w:rsidR="000826E3" w:rsidRPr="000826E3">
        <w:t>„</w:t>
      </w:r>
      <w:r w:rsidR="000826E3">
        <w:t>naruszeniami obowiązku uiszczenia opłaty elektronicznej</w:t>
      </w:r>
      <w:r w:rsidR="000826E3" w:rsidRPr="000826E3">
        <w:t>”</w:t>
      </w:r>
      <w:r>
        <w:t>,</w:t>
      </w:r>
    </w:p>
    <w:p w14:paraId="11373030" w14:textId="77777777" w:rsidR="00731A05" w:rsidRDefault="00731A05" w:rsidP="0096615E">
      <w:pPr>
        <w:pStyle w:val="ZLITwPKTzmlitwpktartykuempunktem"/>
      </w:pPr>
      <w:r>
        <w:t>b) obowiązek wniesienia</w:t>
      </w:r>
      <w:r w:rsidRPr="00731A05">
        <w:t xml:space="preserve"> </w:t>
      </w:r>
      <w:r w:rsidR="003442BD">
        <w:t>elektronicznej opłaty autostradowej</w:t>
      </w:r>
      <w:r w:rsidRPr="00731A05">
        <w:t xml:space="preserve">, </w:t>
      </w:r>
      <w:r w:rsidR="002D58CD">
        <w:t>zwan</w:t>
      </w:r>
      <w:r w:rsidR="003E472B">
        <w:t>y</w:t>
      </w:r>
      <w:r w:rsidR="002D58CD">
        <w:t xml:space="preserve"> dalej </w:t>
      </w:r>
      <w:r w:rsidR="002D58CD" w:rsidRPr="002D58CD">
        <w:t>„</w:t>
      </w:r>
      <w:r w:rsidR="002D58CD">
        <w:t xml:space="preserve">naruszeniem obowiązku wniesienia </w:t>
      </w:r>
      <w:r w:rsidR="003442BD">
        <w:t>elektronicznej opłaty autostradowej</w:t>
      </w:r>
      <w:r w:rsidR="002D58CD" w:rsidRPr="002D58CD">
        <w:t>”</w:t>
      </w:r>
      <w:r w:rsidR="002D58CD">
        <w:t>,</w:t>
      </w:r>
    </w:p>
    <w:p w14:paraId="0D405285" w14:textId="77777777" w:rsidR="0096615E" w:rsidRDefault="00731A05" w:rsidP="0096615E">
      <w:pPr>
        <w:pStyle w:val="ZLITwPKTzmlitwpktartykuempunktem"/>
      </w:pPr>
      <w:r>
        <w:t>c</w:t>
      </w:r>
      <w:r w:rsidR="00C14EB3">
        <w:t xml:space="preserve">) </w:t>
      </w:r>
      <w:r w:rsidR="007935A2" w:rsidRPr="000A358B">
        <w:t>obowiąz</w:t>
      </w:r>
      <w:r w:rsidR="00DF2777">
        <w:t>e</w:t>
      </w:r>
      <w:r w:rsidR="007935A2" w:rsidRPr="000A358B">
        <w:t xml:space="preserve">k </w:t>
      </w:r>
      <w:r w:rsidR="000B266D" w:rsidRPr="000A358B">
        <w:t>uiszczenia opłaty drogowej w innym państwie członkowskim Unii Europejskiej</w:t>
      </w:r>
      <w:r w:rsidR="00B73CFC">
        <w:t>;</w:t>
      </w:r>
    </w:p>
    <w:p w14:paraId="77AA6AD1" w14:textId="77777777" w:rsidR="002B3942" w:rsidRDefault="0096615E" w:rsidP="0096615E">
      <w:pPr>
        <w:pStyle w:val="ZPKTzmpktartykuempunktem"/>
      </w:pPr>
      <w:r>
        <w:t>2) pojazdów</w:t>
      </w:r>
      <w:r w:rsidR="00A45C62">
        <w:t>,</w:t>
      </w:r>
      <w:r>
        <w:t xml:space="preserve"> </w:t>
      </w:r>
      <w:r w:rsidR="00A45C62">
        <w:t>w przypadku których stwierdzono przejazd z naruszeniem obowiązków, o których mowa w pkt 1</w:t>
      </w:r>
    </w:p>
    <w:p w14:paraId="5FD0BE19" w14:textId="77777777" w:rsidR="000B266D" w:rsidRPr="000A358B" w:rsidRDefault="002B3942" w:rsidP="002B3942">
      <w:pPr>
        <w:pStyle w:val="ZCZWSPPKTzmczciwsppktartykuempunktem"/>
      </w:pPr>
      <w:r>
        <w:t xml:space="preserve">- zwaną dalej </w:t>
      </w:r>
      <w:r w:rsidRPr="002B3942">
        <w:t>„</w:t>
      </w:r>
      <w:r>
        <w:t>transgraniczną wymianą informacji</w:t>
      </w:r>
      <w:r w:rsidRPr="002B3942">
        <w:t>”</w:t>
      </w:r>
      <w:r w:rsidR="0096615E">
        <w:t>.</w:t>
      </w:r>
    </w:p>
    <w:p w14:paraId="6619ADC1" w14:textId="773FCE7A" w:rsidR="00933D55" w:rsidRDefault="00933D55" w:rsidP="00933D55">
      <w:pPr>
        <w:pStyle w:val="ZUSTzmustartykuempunktem"/>
      </w:pPr>
      <w:r>
        <w:lastRenderedPageBreak/>
        <w:t>2</w:t>
      </w:r>
      <w:r w:rsidRPr="00933D55">
        <w:t xml:space="preserve">. W przypadku, o którym mowa w ust. 1 pkt 1 lit. c, </w:t>
      </w:r>
      <w:r w:rsidR="002B3942">
        <w:t xml:space="preserve">transgranicznej </w:t>
      </w:r>
      <w:r w:rsidRPr="00933D55">
        <w:t>wymianie informacji podlegają ponadto dane użytkowników pojazdów, o których</w:t>
      </w:r>
      <w:r w:rsidRPr="002B3942">
        <w:t xml:space="preserve"> mowa w art. 80b ust. 1 pkt 4 ustawy z dnia 20 czerwca 1997 r. </w:t>
      </w:r>
      <w:r w:rsidR="00C542F6">
        <w:t>–</w:t>
      </w:r>
      <w:r w:rsidR="00C542F6" w:rsidRPr="002B3942">
        <w:t xml:space="preserve"> </w:t>
      </w:r>
      <w:r w:rsidRPr="002B3942">
        <w:t>Prawo o ruchu drogowym.</w:t>
      </w:r>
      <w:r w:rsidRPr="00933D55">
        <w:t xml:space="preserve"> </w:t>
      </w:r>
    </w:p>
    <w:p w14:paraId="022BBBCE" w14:textId="77777777" w:rsidR="003A65D9" w:rsidRDefault="00933D55">
      <w:pPr>
        <w:pStyle w:val="ZUSTzmustartykuempunktem"/>
      </w:pPr>
      <w:r>
        <w:t>3</w:t>
      </w:r>
      <w:r w:rsidR="00EE3E34">
        <w:t xml:space="preserve">. </w:t>
      </w:r>
      <w:r w:rsidR="000B266D" w:rsidRPr="000A358B">
        <w:t xml:space="preserve">Przez naruszenie obowiązku uiszczenia opłaty drogowej, o którym mowa w ust. 1 pkt </w:t>
      </w:r>
      <w:r w:rsidR="0096615E">
        <w:t xml:space="preserve">1 lit. </w:t>
      </w:r>
      <w:r w:rsidR="00731A05">
        <w:t>c</w:t>
      </w:r>
      <w:r w:rsidR="000B266D" w:rsidRPr="000A358B">
        <w:t xml:space="preserve">, rozumie się </w:t>
      </w:r>
      <w:r w:rsidR="003A65D9">
        <w:t>naruszenie</w:t>
      </w:r>
      <w:r w:rsidR="00C30A9A" w:rsidRPr="000A358B">
        <w:t xml:space="preserve"> </w:t>
      </w:r>
      <w:r w:rsidR="000B266D" w:rsidRPr="000A358B">
        <w:t xml:space="preserve">przez </w:t>
      </w:r>
      <w:r w:rsidR="00DF2777">
        <w:t>korzystającego z</w:t>
      </w:r>
      <w:r w:rsidR="000B266D" w:rsidRPr="000A358B">
        <w:t xml:space="preserve"> drogi obowiązku uiszczenia opłaty za przejazd </w:t>
      </w:r>
      <w:r w:rsidR="00B767EE" w:rsidRPr="000A358B">
        <w:t>drog</w:t>
      </w:r>
      <w:r w:rsidR="000B266D" w:rsidRPr="000A358B">
        <w:t>ą,</w:t>
      </w:r>
      <w:r w:rsidR="00C62730" w:rsidRPr="000A358B">
        <w:t xml:space="preserve"> </w:t>
      </w:r>
      <w:r w:rsidR="000B266D" w:rsidRPr="000A358B">
        <w:t>tunelem, mostem lub prze</w:t>
      </w:r>
      <w:r w:rsidR="00B767EE" w:rsidRPr="000A358B">
        <w:t>prawą promową</w:t>
      </w:r>
      <w:r w:rsidR="00DF2777">
        <w:t>,</w:t>
      </w:r>
      <w:r w:rsidR="00B767EE" w:rsidRPr="000A358B">
        <w:t xml:space="preserve"> znajdując</w:t>
      </w:r>
      <w:r w:rsidR="003A65D9">
        <w:t xml:space="preserve">ymi </w:t>
      </w:r>
      <w:r w:rsidR="00B767EE" w:rsidRPr="000A358B">
        <w:t>się na</w:t>
      </w:r>
      <w:r w:rsidR="000B266D" w:rsidRPr="000A358B">
        <w:t xml:space="preserve"> </w:t>
      </w:r>
      <w:r w:rsidR="003A65D9">
        <w:t>t</w:t>
      </w:r>
      <w:r w:rsidR="000B266D" w:rsidRPr="000A358B">
        <w:t>e</w:t>
      </w:r>
      <w:r w:rsidR="003A65D9">
        <w:t>rytorium</w:t>
      </w:r>
      <w:r w:rsidR="000B266D" w:rsidRPr="000A358B">
        <w:t xml:space="preserve"> państwa członkowskiego</w:t>
      </w:r>
      <w:r w:rsidR="00C62730" w:rsidRPr="000A358B">
        <w:t xml:space="preserve"> Unii Europejskiej</w:t>
      </w:r>
      <w:r w:rsidR="000B266D" w:rsidRPr="000A358B">
        <w:t xml:space="preserve">, </w:t>
      </w:r>
      <w:r w:rsidR="003A65D9">
        <w:t>za które prawo obowiązujące w tym państwie przewiduje sankcję niezależnie od jej charakteru.</w:t>
      </w:r>
    </w:p>
    <w:p w14:paraId="62D07685" w14:textId="485DE58D" w:rsidR="00FA288E" w:rsidRDefault="00933D55" w:rsidP="00FA288E">
      <w:pPr>
        <w:pStyle w:val="ZUSTzmustartykuempunktem"/>
      </w:pPr>
      <w:r>
        <w:t>4</w:t>
      </w:r>
      <w:r w:rsidR="000B266D" w:rsidRPr="000A358B">
        <w:t xml:space="preserve">. </w:t>
      </w:r>
      <w:r w:rsidR="00C542F6">
        <w:t>Krajowy Punkt Kontaktowy realizuje transgraniczną wymianę informacji przez realizację zadań określonych w art. 80l ust. 1 ustawy z dnia 20 czerwca 1997 r. – Prawo o ruchu drogowym.</w:t>
      </w:r>
    </w:p>
    <w:p w14:paraId="725FBE5B" w14:textId="77777777" w:rsidR="00C542F6" w:rsidRPr="00C542F6" w:rsidRDefault="00C542F6" w:rsidP="00C542F6">
      <w:pPr>
        <w:pStyle w:val="ZUSTzmustartykuempunktem"/>
      </w:pPr>
      <w:r>
        <w:t xml:space="preserve">5. Do transgranicznej wymiany informacji stosuje się urządzenia i oprogramowanie określone w art. 80l ust. 1 ustawy z dnia 20 czerwca 1997 r. – Prawo o ruchu drogowym oraz procedury określone w ust. 2 tego przepisu. </w:t>
      </w:r>
    </w:p>
    <w:p w14:paraId="5E16AB6F" w14:textId="47CCE9DD" w:rsidR="005464BA" w:rsidRPr="000A358B" w:rsidRDefault="00C542F6" w:rsidP="00FA288E">
      <w:pPr>
        <w:pStyle w:val="ZUSTzmustartykuempunktem"/>
      </w:pPr>
      <w:r>
        <w:t>6</w:t>
      </w:r>
      <w:r w:rsidR="005464BA">
        <w:t xml:space="preserve">. Budowa i wdrożenie rozwiązań umożliwiających </w:t>
      </w:r>
      <w:r w:rsidR="002B3942">
        <w:t xml:space="preserve">transgraniczną </w:t>
      </w:r>
      <w:r w:rsidR="005464BA">
        <w:t xml:space="preserve">wymianę </w:t>
      </w:r>
      <w:r w:rsidR="002B3942">
        <w:t>informacji za pośrednictwem</w:t>
      </w:r>
      <w:r w:rsidR="005464BA">
        <w:t xml:space="preserve"> Krajowego Punktu Kontaktowego są finansowane z </w:t>
      </w:r>
      <w:r w:rsidR="005464BA" w:rsidRPr="005464BA">
        <w:t>Fundusz</w:t>
      </w:r>
      <w:r w:rsidR="005464BA">
        <w:t>u</w:t>
      </w:r>
      <w:r w:rsidR="005464BA" w:rsidRPr="005464BA">
        <w:t xml:space="preserve"> - Centralna Ewidencja Pojazdów i Kierowców</w:t>
      </w:r>
      <w:r w:rsidR="005464BA">
        <w:t xml:space="preserve">, o którym mowa w art. 80d ust. 2 ustawy z dnia 20 czerwca 1997 r. </w:t>
      </w:r>
      <w:r>
        <w:t xml:space="preserve">– </w:t>
      </w:r>
      <w:r w:rsidR="005464BA">
        <w:t>Prawo o ruchu drogowym.</w:t>
      </w:r>
    </w:p>
    <w:p w14:paraId="26BB9D43" w14:textId="77777777" w:rsidR="00933D55" w:rsidRPr="00933D55" w:rsidRDefault="000B266D" w:rsidP="00933D55">
      <w:pPr>
        <w:pStyle w:val="ZARTzmartartykuempunktem"/>
      </w:pPr>
      <w:r w:rsidRPr="000A358B">
        <w:t xml:space="preserve">Art. 13mb. </w:t>
      </w:r>
      <w:r w:rsidR="000B3770">
        <w:t>1</w:t>
      </w:r>
      <w:r w:rsidR="00933D55" w:rsidRPr="00933D55">
        <w:t xml:space="preserve">. Krajowymi podmiotami uprawnionymi </w:t>
      </w:r>
      <w:r w:rsidR="002B3942">
        <w:t xml:space="preserve">w zakresie transgranicznej wymiany informacji </w:t>
      </w:r>
      <w:r w:rsidR="00933D55" w:rsidRPr="00933D55">
        <w:t>są:</w:t>
      </w:r>
    </w:p>
    <w:p w14:paraId="068CE850" w14:textId="5A31B411" w:rsidR="00933D55" w:rsidRPr="00933D55" w:rsidRDefault="00933D55" w:rsidP="00933D55">
      <w:pPr>
        <w:pStyle w:val="ZPKTzmpktartykuempunktem"/>
      </w:pPr>
      <w:r w:rsidRPr="00933D55">
        <w:t>1) Główny Inspektor Transportu Drogowego -</w:t>
      </w:r>
      <w:ins w:id="5" w:author="Autor">
        <w:r w:rsidR="001616F6">
          <w:t xml:space="preserve"> </w:t>
        </w:r>
      </w:ins>
      <w:r w:rsidR="00104CD1">
        <w:t>w związku z popełnieniem naruszeń obowiązku uiszczenia opłaty elektronicznej</w:t>
      </w:r>
      <w:r w:rsidRPr="00933D55">
        <w:t>;</w:t>
      </w:r>
    </w:p>
    <w:p w14:paraId="66B8F7C9" w14:textId="57157612" w:rsidR="00933D55" w:rsidRDefault="00933D55" w:rsidP="00933D55">
      <w:pPr>
        <w:pStyle w:val="ZPKTzmpktartykuempunktem"/>
      </w:pPr>
      <w:r w:rsidRPr="00933D55">
        <w:t xml:space="preserve">2) Szef KAS - </w:t>
      </w:r>
      <w:r w:rsidR="00104CD1">
        <w:t>w związku z popełnieniem naruszeń obowiązku uiszczenia opłaty autostradowej</w:t>
      </w:r>
      <w:r w:rsidRPr="00933D55">
        <w:t>.</w:t>
      </w:r>
    </w:p>
    <w:p w14:paraId="6106D919" w14:textId="77777777" w:rsidR="000B266D" w:rsidRPr="000A358B" w:rsidRDefault="00933D55" w:rsidP="00105559">
      <w:pPr>
        <w:pStyle w:val="ZARTzmartartykuempunktem"/>
      </w:pPr>
      <w:r>
        <w:t xml:space="preserve">2. </w:t>
      </w:r>
      <w:r w:rsidR="002B3942">
        <w:t>Krajowe podmioty uprawnione</w:t>
      </w:r>
      <w:r w:rsidR="000B266D" w:rsidRPr="000A358B">
        <w:t>:</w:t>
      </w:r>
    </w:p>
    <w:p w14:paraId="5EC37051" w14:textId="77777777" w:rsidR="000B266D" w:rsidRPr="000A358B" w:rsidRDefault="000B266D" w:rsidP="00B73CFC">
      <w:pPr>
        <w:pStyle w:val="ZPKTzmpktartykuempunktem"/>
      </w:pPr>
      <w:r w:rsidRPr="000A358B">
        <w:t>1) składa</w:t>
      </w:r>
      <w:r w:rsidR="00731A05">
        <w:t>ją</w:t>
      </w:r>
      <w:r w:rsidRPr="000A358B">
        <w:t xml:space="preserve"> zapytania o udzielenie informacji, o których mowa w art. 13ma ust. 1</w:t>
      </w:r>
      <w:r w:rsidR="00FB5DCD">
        <w:t xml:space="preserve"> pkt </w:t>
      </w:r>
      <w:r w:rsidR="0096615E">
        <w:t>1 lit. a</w:t>
      </w:r>
      <w:r w:rsidR="00731A05">
        <w:t xml:space="preserve"> i</w:t>
      </w:r>
      <w:r w:rsidR="0096615E">
        <w:t xml:space="preserve"> </w:t>
      </w:r>
      <w:r w:rsidR="006D4F19">
        <w:t>b oraz</w:t>
      </w:r>
      <w:r w:rsidR="0096615E">
        <w:t xml:space="preserve"> pkt 2</w:t>
      </w:r>
      <w:r w:rsidRPr="000A358B">
        <w:t xml:space="preserve">, </w:t>
      </w:r>
      <w:r w:rsidR="007F0719">
        <w:t xml:space="preserve">zwane dalej </w:t>
      </w:r>
      <w:r w:rsidR="007F0719" w:rsidRPr="007F0719">
        <w:t>„</w:t>
      </w:r>
      <w:r w:rsidR="007F0719">
        <w:t>zapytaniami krajowymi</w:t>
      </w:r>
      <w:r w:rsidR="007F0719" w:rsidRPr="007F0719">
        <w:t>”</w:t>
      </w:r>
      <w:r w:rsidR="007F0719">
        <w:t xml:space="preserve">, </w:t>
      </w:r>
      <w:r w:rsidRPr="000A358B">
        <w:t>za pośrednictwem Krajowego Punktu Kontaktowego przy użyciu urządzeń teletransmisji danych;</w:t>
      </w:r>
    </w:p>
    <w:p w14:paraId="0AB8C445" w14:textId="77777777" w:rsidR="008955A6" w:rsidRDefault="000B266D">
      <w:pPr>
        <w:pStyle w:val="ZPKTzmpktartykuempunktem"/>
      </w:pPr>
      <w:r w:rsidRPr="000A358B">
        <w:t>2) udostępnia</w:t>
      </w:r>
      <w:r w:rsidR="008955A6">
        <w:t>ją</w:t>
      </w:r>
      <w:r w:rsidRPr="000A358B">
        <w:t xml:space="preserve"> uzyskane informacje</w:t>
      </w:r>
      <w:r w:rsidR="008955A6">
        <w:t>, odpowiednio:</w:t>
      </w:r>
    </w:p>
    <w:p w14:paraId="6D4E53AB" w14:textId="697544BD" w:rsidR="008955A6" w:rsidRPr="008955A6" w:rsidRDefault="000B266D" w:rsidP="00933D55">
      <w:pPr>
        <w:pStyle w:val="ZLITwPKTzmlitwpktartykuempunktem"/>
      </w:pPr>
      <w:r w:rsidRPr="000A358B">
        <w:t xml:space="preserve"> </w:t>
      </w:r>
      <w:r w:rsidR="008955A6" w:rsidRPr="008955A6">
        <w:t>a) i</w:t>
      </w:r>
      <w:r w:rsidRPr="008955A6">
        <w:t>nspektorom</w:t>
      </w:r>
      <w:r w:rsidR="008955A6" w:rsidRPr="008955A6">
        <w:t xml:space="preserve"> i osobom zatrudniony</w:t>
      </w:r>
      <w:r w:rsidR="00933D55">
        <w:t>m</w:t>
      </w:r>
      <w:r w:rsidR="008955A6" w:rsidRPr="008955A6">
        <w:t xml:space="preserve"> w Inspekcji Transportu Drogowego</w:t>
      </w:r>
      <w:r w:rsidR="00933D55">
        <w:t>,</w:t>
      </w:r>
      <w:r w:rsidR="008955A6" w:rsidRPr="008955A6">
        <w:t xml:space="preserve"> na potrzeby prowadzenia </w:t>
      </w:r>
      <w:r w:rsidR="00C04727">
        <w:t xml:space="preserve">kontroli i </w:t>
      </w:r>
      <w:r w:rsidR="008955A6" w:rsidRPr="008955A6">
        <w:t>postępowań w sprawie nałożenia kary pieniężnej za naruszenia obowiązku uiszczenia opłaty elektronicznej;</w:t>
      </w:r>
    </w:p>
    <w:p w14:paraId="70ECC7B2" w14:textId="5F27E375" w:rsidR="008955A6" w:rsidRPr="008955A6" w:rsidRDefault="008955A6" w:rsidP="00933D55">
      <w:pPr>
        <w:pStyle w:val="ZLITwPKTzmlitwpktartykuempunktem"/>
      </w:pPr>
      <w:r w:rsidRPr="008955A6">
        <w:lastRenderedPageBreak/>
        <w:t>b) funkcjonariuszom</w:t>
      </w:r>
      <w:r w:rsidR="009E3A27">
        <w:t xml:space="preserve"> Służby Celno-Skarbowej pełniącym służbę w jednostkach organizacyjnych KAS</w:t>
      </w:r>
      <w:r w:rsidRPr="008955A6">
        <w:t xml:space="preserve"> lub osobom zatrudnionym w jednostkach organizacyjnych KAS lub w urzędzie obsługującym ministra właściwego do spraw finansów publicznych</w:t>
      </w:r>
      <w:r w:rsidR="00933D55">
        <w:t>,</w:t>
      </w:r>
      <w:r w:rsidRPr="008955A6">
        <w:t xml:space="preserve"> na potrzeby wystawia</w:t>
      </w:r>
      <w:r>
        <w:t>nia wezwań</w:t>
      </w:r>
      <w:r w:rsidRPr="008955A6">
        <w:t xml:space="preserve"> do wniesienia </w:t>
      </w:r>
      <w:r w:rsidR="005E22A7">
        <w:t xml:space="preserve">autostradowej </w:t>
      </w:r>
      <w:r w:rsidRPr="008955A6">
        <w:t>opłaty dodatkowej</w:t>
      </w:r>
      <w:r w:rsidR="00933D55">
        <w:t xml:space="preserve"> oraz prowadzenia postępowań w związku ze wniesieniem sprzeciwu</w:t>
      </w:r>
      <w:r w:rsidR="003442BD">
        <w:t xml:space="preserve"> od </w:t>
      </w:r>
      <w:r w:rsidR="005E22A7">
        <w:t xml:space="preserve">autostradowej </w:t>
      </w:r>
      <w:r w:rsidR="003442BD">
        <w:t>opłaty dodatkowej</w:t>
      </w:r>
      <w:r w:rsidRPr="008955A6">
        <w:t>;</w:t>
      </w:r>
    </w:p>
    <w:p w14:paraId="46B5EC2D" w14:textId="77777777" w:rsidR="000B266D" w:rsidRDefault="000B266D">
      <w:pPr>
        <w:pStyle w:val="ZPKTzmpktartykuempunktem"/>
      </w:pPr>
      <w:r w:rsidRPr="000A358B">
        <w:t>3)</w:t>
      </w:r>
      <w:r w:rsidR="00395EA8">
        <w:t xml:space="preserve"> </w:t>
      </w:r>
      <w:r w:rsidRPr="000A358B">
        <w:t>wykorzystuj</w:t>
      </w:r>
      <w:r w:rsidR="008955A6">
        <w:t>ą</w:t>
      </w:r>
      <w:r w:rsidRPr="000A358B">
        <w:t xml:space="preserve"> rozwiązania teleinformatyczne przystosowane do współpracy</w:t>
      </w:r>
      <w:r w:rsidR="00125878" w:rsidRPr="000A358B">
        <w:t xml:space="preserve"> z Krajowym Punktem Kontaktowym</w:t>
      </w:r>
      <w:r w:rsidRPr="000A358B">
        <w:t>.</w:t>
      </w:r>
    </w:p>
    <w:p w14:paraId="4C326592" w14:textId="759572DA" w:rsidR="000B3770" w:rsidRPr="000A358B" w:rsidRDefault="006D0C73" w:rsidP="001217CB">
      <w:pPr>
        <w:pStyle w:val="ZUSTzmustartykuempunktem"/>
      </w:pPr>
      <w:r>
        <w:t>3</w:t>
      </w:r>
      <w:r w:rsidR="000B3770">
        <w:t xml:space="preserve">. </w:t>
      </w:r>
      <w:r w:rsidR="002B3942">
        <w:t>Krajowe podmioty uprawnione</w:t>
      </w:r>
      <w:r w:rsidR="008955A6">
        <w:t xml:space="preserve"> mogą</w:t>
      </w:r>
      <w:r w:rsidR="00AE25E3">
        <w:t xml:space="preserve"> upoważnić do składania z</w:t>
      </w:r>
      <w:r w:rsidR="000B3770">
        <w:t>apyta</w:t>
      </w:r>
      <w:r w:rsidR="00AE25E3">
        <w:t>ń</w:t>
      </w:r>
      <w:r w:rsidR="007F0719">
        <w:t xml:space="preserve"> krajowych </w:t>
      </w:r>
      <w:r w:rsidR="008955A6">
        <w:t>osoby wymienione w ust. 1 pkt 2</w:t>
      </w:r>
      <w:r w:rsidR="00395EA8">
        <w:t>.</w:t>
      </w:r>
    </w:p>
    <w:p w14:paraId="446F691B" w14:textId="77777777" w:rsidR="000B266D" w:rsidRPr="000A358B" w:rsidRDefault="000B266D" w:rsidP="00BF39E2">
      <w:pPr>
        <w:pStyle w:val="ZARTzmartartykuempunktem"/>
      </w:pPr>
      <w:r w:rsidRPr="000A358B">
        <w:t xml:space="preserve">Art. 13mc. 1. Krajowy Punkt Kontaktowy, na zapytania krajowych punktów kontaktowych </w:t>
      </w:r>
      <w:r w:rsidR="00BF39E2">
        <w:t>utworzonych</w:t>
      </w:r>
      <w:r w:rsidR="00C258BE" w:rsidRPr="00C258BE">
        <w:t xml:space="preserve"> </w:t>
      </w:r>
      <w:r w:rsidR="00C258BE">
        <w:t xml:space="preserve">w </w:t>
      </w:r>
      <w:r w:rsidR="00C258BE" w:rsidRPr="00C258BE">
        <w:t>innych państw</w:t>
      </w:r>
      <w:r w:rsidR="00C258BE">
        <w:t>ach</w:t>
      </w:r>
      <w:r w:rsidR="00C258BE" w:rsidRPr="00C258BE">
        <w:t xml:space="preserve"> członkowskich Unii Europejskiej</w:t>
      </w:r>
      <w:r w:rsidR="00BF39E2">
        <w:t xml:space="preserve"> w celu </w:t>
      </w:r>
      <w:r w:rsidR="00BF39E2" w:rsidRPr="00BF39E2">
        <w:t>transgranicznej wymiany informacji</w:t>
      </w:r>
      <w:r w:rsidRPr="000A358B">
        <w:t>, udostępnia tym punktom informacje, o których mowa w art. 13ma ust. 1</w:t>
      </w:r>
      <w:r w:rsidR="00FB5DCD">
        <w:t xml:space="preserve"> pkt </w:t>
      </w:r>
      <w:r w:rsidR="00137936">
        <w:t xml:space="preserve">1 lit. </w:t>
      </w:r>
      <w:r w:rsidR="008955A6">
        <w:t>c</w:t>
      </w:r>
      <w:r w:rsidR="00137936">
        <w:t xml:space="preserve"> i pkt 2</w:t>
      </w:r>
      <w:r w:rsidRPr="000A358B">
        <w:t>, dotyczące:</w:t>
      </w:r>
    </w:p>
    <w:p w14:paraId="01200D33" w14:textId="77777777" w:rsidR="000B266D" w:rsidRPr="000A358B" w:rsidRDefault="000B266D">
      <w:pPr>
        <w:pStyle w:val="ZPKTzmpktartykuempunktem"/>
      </w:pPr>
      <w:r w:rsidRPr="000A358B">
        <w:t>1) pojazdu:</w:t>
      </w:r>
    </w:p>
    <w:p w14:paraId="45A70F94" w14:textId="77777777" w:rsidR="000B266D" w:rsidRPr="000A358B" w:rsidRDefault="000B266D">
      <w:pPr>
        <w:pStyle w:val="ZLITwPKTzmlitwpktartykuempunktem"/>
      </w:pPr>
      <w:r w:rsidRPr="000A358B">
        <w:t>a) numer rejestracyjny,</w:t>
      </w:r>
    </w:p>
    <w:p w14:paraId="350D877F" w14:textId="77777777" w:rsidR="000B266D" w:rsidRPr="000A358B" w:rsidRDefault="000B266D">
      <w:pPr>
        <w:pStyle w:val="ZLITwPKTzmlitwpktartykuempunktem"/>
      </w:pPr>
      <w:r w:rsidRPr="000A358B">
        <w:t xml:space="preserve">b) </w:t>
      </w:r>
      <w:r w:rsidR="00A129F5" w:rsidRPr="00A129F5">
        <w:t>numer identyfikacyjny pojazdu nadany i umieszczony przez producenta</w:t>
      </w:r>
      <w:r w:rsidR="00A129F5">
        <w:t xml:space="preserve"> (</w:t>
      </w:r>
      <w:r w:rsidRPr="000A358B">
        <w:t>numer VIN</w:t>
      </w:r>
      <w:r w:rsidR="00A129F5">
        <w:t>)</w:t>
      </w:r>
      <w:r w:rsidRPr="000A358B">
        <w:t xml:space="preserve"> albo numer nadwozia, podwozia lub ramy pojazdu,</w:t>
      </w:r>
    </w:p>
    <w:p w14:paraId="6313D333" w14:textId="77777777" w:rsidR="000B266D" w:rsidRPr="000A358B" w:rsidRDefault="000B266D">
      <w:pPr>
        <w:pStyle w:val="ZLITwPKTzmlitwpktartykuempunktem"/>
      </w:pPr>
      <w:r w:rsidRPr="000A358B">
        <w:t>c) kraj rejestracji,</w:t>
      </w:r>
    </w:p>
    <w:p w14:paraId="0A9A30FC" w14:textId="77777777" w:rsidR="000B266D" w:rsidRPr="000A358B" w:rsidRDefault="000B266D">
      <w:pPr>
        <w:pStyle w:val="ZLITwPKTzmlitwpktartykuempunktem"/>
      </w:pPr>
      <w:r w:rsidRPr="000A358B">
        <w:t>d) marka,</w:t>
      </w:r>
    </w:p>
    <w:p w14:paraId="5855E4C6" w14:textId="77777777" w:rsidR="000B266D" w:rsidRPr="000A358B" w:rsidRDefault="000B266D">
      <w:pPr>
        <w:pStyle w:val="ZLITwPKTzmlitwpktartykuempunktem"/>
      </w:pPr>
      <w:r w:rsidRPr="000A358B">
        <w:t>e) model</w:t>
      </w:r>
      <w:r w:rsidR="00AD5F19">
        <w:t xml:space="preserve"> (nazwa handlowa)</w:t>
      </w:r>
      <w:r w:rsidRPr="000A358B">
        <w:t>,</w:t>
      </w:r>
    </w:p>
    <w:p w14:paraId="723666BB" w14:textId="77777777" w:rsidR="000B266D" w:rsidRPr="000A358B" w:rsidRDefault="004871F0">
      <w:pPr>
        <w:pStyle w:val="ZLITwPKTzmlitwpktartykuempunktem"/>
      </w:pPr>
      <w:r w:rsidRPr="000A358B">
        <w:t>f) kategoria</w:t>
      </w:r>
      <w:r w:rsidR="00A129F5">
        <w:t xml:space="preserve"> pojazdu w rozumieniu art. 2 pkt 60 ustawy z dnia 20 czerwca 1997 r. - Prawo o ruchu drogowym</w:t>
      </w:r>
      <w:r w:rsidRPr="000A358B">
        <w:t>,</w:t>
      </w:r>
    </w:p>
    <w:p w14:paraId="2C0FF5DE" w14:textId="77777777" w:rsidR="000B266D" w:rsidRPr="000A358B" w:rsidRDefault="000B266D">
      <w:pPr>
        <w:pStyle w:val="ZLITwPKTzmlitwpktartykuempunktem"/>
      </w:pPr>
      <w:r w:rsidRPr="000A358B">
        <w:t xml:space="preserve">g) </w:t>
      </w:r>
      <w:r w:rsidR="00C30A9A">
        <w:t>poziom emisji zanieczyszczeń</w:t>
      </w:r>
      <w:r w:rsidRPr="000A358B">
        <w:t xml:space="preserve"> </w:t>
      </w:r>
      <w:r w:rsidR="00C30A9A">
        <w:t xml:space="preserve">(norma </w:t>
      </w:r>
      <w:r w:rsidRPr="000A358B">
        <w:t>EURO</w:t>
      </w:r>
      <w:r w:rsidR="00C30A9A">
        <w:t>)</w:t>
      </w:r>
      <w:r w:rsidRPr="000A358B">
        <w:t>;</w:t>
      </w:r>
    </w:p>
    <w:p w14:paraId="7B5808B5" w14:textId="77777777" w:rsidR="000B266D" w:rsidRPr="000A358B" w:rsidRDefault="000B266D">
      <w:pPr>
        <w:pStyle w:val="ZPKTzmpktartykuempunktem"/>
      </w:pPr>
      <w:r w:rsidRPr="000A358B">
        <w:t xml:space="preserve">2) właściciela pojazdu </w:t>
      </w:r>
      <w:r w:rsidR="00125878" w:rsidRPr="000A358B">
        <w:t>lub</w:t>
      </w:r>
      <w:r w:rsidRPr="000A358B">
        <w:t xml:space="preserve"> jego posiadacza:</w:t>
      </w:r>
    </w:p>
    <w:p w14:paraId="7B52F765" w14:textId="77777777" w:rsidR="000B266D" w:rsidRPr="000A358B" w:rsidRDefault="000B266D">
      <w:pPr>
        <w:pStyle w:val="ZLITwPKTzmlitwpktartykuempunktem"/>
      </w:pPr>
      <w:r w:rsidRPr="000A358B">
        <w:t>a) imię i nazwisko (nazwa lub firma),</w:t>
      </w:r>
    </w:p>
    <w:p w14:paraId="38E9D068" w14:textId="77777777" w:rsidR="000B266D" w:rsidRPr="000A358B" w:rsidRDefault="000B266D">
      <w:pPr>
        <w:pStyle w:val="ZLITwPKTzmlitwpktartykuempunktem"/>
      </w:pPr>
      <w:r w:rsidRPr="000A358B">
        <w:t>b) oznaczenie formy prawnej,</w:t>
      </w:r>
    </w:p>
    <w:p w14:paraId="7CED0337" w14:textId="77777777" w:rsidR="000B266D" w:rsidRPr="000A358B" w:rsidRDefault="000B266D">
      <w:pPr>
        <w:pStyle w:val="ZLITwPKTzmlitwpktartykuempunktem"/>
      </w:pPr>
      <w:r w:rsidRPr="000A358B">
        <w:t>c) adres zamieszkania (siedziba),</w:t>
      </w:r>
    </w:p>
    <w:p w14:paraId="2BA1423A" w14:textId="77777777" w:rsidR="000B266D" w:rsidRPr="000A358B" w:rsidRDefault="000B266D">
      <w:pPr>
        <w:pStyle w:val="ZLITwPKTzmlitwpktartykuempunktem"/>
      </w:pPr>
      <w:r w:rsidRPr="000A358B">
        <w:t>d) numer PESEL,</w:t>
      </w:r>
    </w:p>
    <w:p w14:paraId="64767E9D" w14:textId="77777777" w:rsidR="000B266D" w:rsidRPr="000A358B" w:rsidRDefault="009F1BE8">
      <w:pPr>
        <w:pStyle w:val="ZLITwPKTzmlitwpktartykuempunktem"/>
      </w:pPr>
      <w:r w:rsidRPr="000A358B">
        <w:t>e) numer identyfikacyjny REGON,</w:t>
      </w:r>
    </w:p>
    <w:p w14:paraId="30E43B2E" w14:textId="2E58270B" w:rsidR="000B266D" w:rsidRPr="000A358B" w:rsidRDefault="000B266D">
      <w:pPr>
        <w:pStyle w:val="ZLITwPKTzmlitwpktartykuempunktem"/>
      </w:pPr>
      <w:r w:rsidRPr="000A358B">
        <w:t>f) datę urodzenia.</w:t>
      </w:r>
    </w:p>
    <w:p w14:paraId="3EBF2E00" w14:textId="77777777" w:rsidR="000B266D" w:rsidRPr="000A358B" w:rsidRDefault="000B266D" w:rsidP="001C28F0">
      <w:pPr>
        <w:pStyle w:val="ZUSTzmustartykuempunktem"/>
      </w:pPr>
      <w:r w:rsidRPr="000A358B">
        <w:t xml:space="preserve">2. </w:t>
      </w:r>
      <w:r w:rsidR="006163A6">
        <w:t>Krajowe podmioty uprawnione</w:t>
      </w:r>
      <w:r w:rsidR="004E05A3">
        <w:t xml:space="preserve"> </w:t>
      </w:r>
      <w:r w:rsidRPr="000A358B">
        <w:t xml:space="preserve">w zapytaniach </w:t>
      </w:r>
      <w:r w:rsidR="007F0719">
        <w:t>krajowych</w:t>
      </w:r>
      <w:r w:rsidR="001C28F0">
        <w:t xml:space="preserve"> podaj</w:t>
      </w:r>
      <w:r w:rsidR="004E05A3">
        <w:t>ą</w:t>
      </w:r>
      <w:r w:rsidR="001C28F0">
        <w:t xml:space="preserve"> kraj rejestracji pojazdu i jego </w:t>
      </w:r>
      <w:r w:rsidR="00F86CA8">
        <w:t xml:space="preserve">pełny </w:t>
      </w:r>
      <w:r w:rsidRPr="000A358B">
        <w:t>numer rejestracyjny</w:t>
      </w:r>
      <w:r w:rsidR="001C28F0">
        <w:t>, a także:</w:t>
      </w:r>
    </w:p>
    <w:p w14:paraId="47548B1E" w14:textId="77777777" w:rsidR="000B266D" w:rsidRPr="000A358B" w:rsidRDefault="001C28F0">
      <w:pPr>
        <w:pStyle w:val="ZPKTzmpktartykuempunktem"/>
      </w:pPr>
      <w:r>
        <w:lastRenderedPageBreak/>
        <w:t>1) państwo popełnienia</w:t>
      </w:r>
      <w:r w:rsidR="00AD5F19">
        <w:t xml:space="preserve"> naruszenia</w:t>
      </w:r>
      <w:r>
        <w:t>,</w:t>
      </w:r>
    </w:p>
    <w:p w14:paraId="1169E4EE" w14:textId="06DE9E40" w:rsidR="000B266D" w:rsidRPr="000A358B" w:rsidRDefault="001C28F0">
      <w:pPr>
        <w:pStyle w:val="ZPKTzmpktartykuempunktem"/>
      </w:pPr>
      <w:r>
        <w:t>2</w:t>
      </w:r>
      <w:r w:rsidR="000B266D" w:rsidRPr="000A358B">
        <w:t xml:space="preserve">) datę </w:t>
      </w:r>
      <w:r>
        <w:t>i godzinę</w:t>
      </w:r>
      <w:r w:rsidR="00DF2777">
        <w:t>, w której zostało popełnione</w:t>
      </w:r>
      <w:r w:rsidR="000F5FA9">
        <w:t xml:space="preserve"> naruszenie</w:t>
      </w:r>
      <w:r>
        <w:t>,</w:t>
      </w:r>
    </w:p>
    <w:p w14:paraId="26802893" w14:textId="77777777" w:rsidR="001C28F0" w:rsidRDefault="001C28F0" w:rsidP="001C28F0">
      <w:pPr>
        <w:pStyle w:val="ZPKTzmpktartykuempunktem"/>
      </w:pPr>
      <w:r>
        <w:t>3</w:t>
      </w:r>
      <w:r w:rsidR="000B266D" w:rsidRPr="000A358B">
        <w:t>)</w:t>
      </w:r>
      <w:r>
        <w:t xml:space="preserve"> </w:t>
      </w:r>
      <w:r w:rsidR="009A70AE">
        <w:t>powód</w:t>
      </w:r>
      <w:r w:rsidR="00AD5F19" w:rsidRPr="00AD5F19">
        <w:t xml:space="preserve"> wyszukania danych wynikając</w:t>
      </w:r>
      <w:r w:rsidR="009A70AE">
        <w:t>y</w:t>
      </w:r>
      <w:r w:rsidR="00AD5F19" w:rsidRPr="00AD5F19">
        <w:t xml:space="preserve"> z </w:t>
      </w:r>
      <w:r w:rsidR="00DF2777">
        <w:t xml:space="preserve">popełnienia </w:t>
      </w:r>
      <w:r w:rsidR="00AD5F19">
        <w:t>naruszenia</w:t>
      </w:r>
    </w:p>
    <w:p w14:paraId="1DA14607" w14:textId="77777777" w:rsidR="000B266D" w:rsidRPr="000A358B" w:rsidRDefault="001C28F0" w:rsidP="001C28F0">
      <w:pPr>
        <w:pStyle w:val="ZCZWSPPKTzmczciwsppktartykuempunktem"/>
      </w:pPr>
      <w:r>
        <w:t xml:space="preserve">- </w:t>
      </w:r>
      <w:r w:rsidRPr="001C28F0">
        <w:t>obowiązku uiszczenia opłaty elektronicznej</w:t>
      </w:r>
      <w:r w:rsidR="004E05A3">
        <w:t xml:space="preserve"> albo obowiązku wniesienia </w:t>
      </w:r>
      <w:r w:rsidR="00015ED7">
        <w:t>elektronicznej opłaty autostradowej</w:t>
      </w:r>
      <w:r w:rsidR="000B266D" w:rsidRPr="000A358B">
        <w:t>.</w:t>
      </w:r>
    </w:p>
    <w:p w14:paraId="4F083DFA" w14:textId="77777777" w:rsidR="00FC2A77" w:rsidRPr="000A358B" w:rsidRDefault="000B266D">
      <w:pPr>
        <w:pStyle w:val="ZARTzmartartykuempunktem"/>
      </w:pPr>
      <w:r w:rsidRPr="000A358B">
        <w:t>Art. 13md. 1. Minister właściwy do spraw transportu sporządza sprawozdanie zawierające</w:t>
      </w:r>
      <w:r w:rsidR="00FC2A77" w:rsidRPr="000A358B">
        <w:t>:</w:t>
      </w:r>
    </w:p>
    <w:p w14:paraId="0A3E8BF2" w14:textId="0113CF52" w:rsidR="00125878" w:rsidRPr="000A358B" w:rsidRDefault="00FC2A77">
      <w:pPr>
        <w:pStyle w:val="ZPKTzmpktartykuempunktem"/>
      </w:pPr>
      <w:r w:rsidRPr="000A358B">
        <w:t>1)</w:t>
      </w:r>
      <w:r w:rsidR="000B266D" w:rsidRPr="000A358B">
        <w:t xml:space="preserve"> liczbę zapytań </w:t>
      </w:r>
      <w:r w:rsidR="007F0719">
        <w:t xml:space="preserve">krajowych </w:t>
      </w:r>
      <w:r w:rsidR="002079CD">
        <w:t>dotyczących</w:t>
      </w:r>
      <w:r w:rsidR="000B266D" w:rsidRPr="000A358B">
        <w:t xml:space="preserve"> naruszeń</w:t>
      </w:r>
      <w:r w:rsidR="000826E3">
        <w:t xml:space="preserve"> obowiązku uiszczenia opłaty elektronicznej </w:t>
      </w:r>
      <w:r w:rsidR="002D58CD">
        <w:t xml:space="preserve">oraz naruszeń obowiązku wniesienia </w:t>
      </w:r>
      <w:r w:rsidR="00015ED7">
        <w:t xml:space="preserve">elektronicznej </w:t>
      </w:r>
      <w:r w:rsidR="002D58CD">
        <w:t>opłaty autostrad</w:t>
      </w:r>
      <w:r w:rsidR="00015ED7">
        <w:t>owej</w:t>
      </w:r>
      <w:r w:rsidR="002D58CD">
        <w:t xml:space="preserve"> </w:t>
      </w:r>
      <w:r w:rsidR="000B266D" w:rsidRPr="000A358B">
        <w:t>wraz z podaniem</w:t>
      </w:r>
      <w:r w:rsidR="00D6346D" w:rsidRPr="00D6346D">
        <w:t xml:space="preserve"> liczby zapytań krajowych, które nie skutkowały przekazaniem przez krajowe punkty kontaktowe utworzone w innych państwach członkowskich Unii Europejskiej informacji, o których mowa w art. 13ma ust. 1 pkt 1 lit. a i b oraz pkt 2;</w:t>
      </w:r>
    </w:p>
    <w:p w14:paraId="2F791561" w14:textId="77777777" w:rsidR="00F55B96" w:rsidRDefault="00FC2A77" w:rsidP="00F55B96">
      <w:pPr>
        <w:pStyle w:val="ZPKTzmpktartykuempunktem"/>
      </w:pPr>
      <w:r w:rsidRPr="000A358B">
        <w:t xml:space="preserve">2) opis procedowania z </w:t>
      </w:r>
      <w:r w:rsidR="00AB2C10" w:rsidRPr="000A358B">
        <w:t>naruszeniami</w:t>
      </w:r>
      <w:r w:rsidR="000826E3">
        <w:t xml:space="preserve"> obowiązku uiszczenia opłaty elektronicznej</w:t>
      </w:r>
      <w:r w:rsidR="002D58CD">
        <w:t xml:space="preserve"> oraz </w:t>
      </w:r>
      <w:r w:rsidR="00A07113">
        <w:t xml:space="preserve">z naruszeniami obowiązku wniesienia </w:t>
      </w:r>
      <w:r w:rsidR="00015ED7">
        <w:t xml:space="preserve">elektronicznej </w:t>
      </w:r>
      <w:r w:rsidR="00A07113">
        <w:t>opłaty autostrad</w:t>
      </w:r>
      <w:r w:rsidR="00015ED7">
        <w:t>owej</w:t>
      </w:r>
      <w:r w:rsidR="00C258BE">
        <w:t>,</w:t>
      </w:r>
      <w:r w:rsidR="000826E3">
        <w:t xml:space="preserve"> </w:t>
      </w:r>
      <w:r w:rsidR="00AB2C10" w:rsidRPr="000A358B">
        <w:t xml:space="preserve">który jest sporządzany </w:t>
      </w:r>
      <w:r w:rsidRPr="000A358B">
        <w:t xml:space="preserve">w oparciu o </w:t>
      </w:r>
      <w:r w:rsidR="00AB2C10" w:rsidRPr="000A358B">
        <w:t>stosunek liczby</w:t>
      </w:r>
      <w:r w:rsidRPr="000A358B">
        <w:t xml:space="preserve"> naruszeń, w odniesieniu do których </w:t>
      </w:r>
      <w:r w:rsidR="002079CD">
        <w:t>skierowano</w:t>
      </w:r>
      <w:r w:rsidR="002079CD" w:rsidRPr="000A358B">
        <w:t xml:space="preserve"> </w:t>
      </w:r>
      <w:r w:rsidRPr="000A358B">
        <w:t>zawiadomienie</w:t>
      </w:r>
      <w:r w:rsidR="006A7B8F">
        <w:t>,</w:t>
      </w:r>
      <w:r w:rsidR="006A7B8F" w:rsidRPr="006A7B8F">
        <w:t xml:space="preserve"> o który</w:t>
      </w:r>
      <w:r w:rsidR="006A7B8F">
        <w:t>m</w:t>
      </w:r>
      <w:r w:rsidR="006A7B8F" w:rsidRPr="006A7B8F">
        <w:t xml:space="preserve"> mowa w art. 13me ust. 1</w:t>
      </w:r>
      <w:r w:rsidR="002079CD">
        <w:t xml:space="preserve"> </w:t>
      </w:r>
      <w:r w:rsidR="006A7B8F">
        <w:t>pkt 1,</w:t>
      </w:r>
      <w:r w:rsidR="002079CD">
        <w:t xml:space="preserve"> albo wezwanie</w:t>
      </w:r>
      <w:r w:rsidR="006A7B8F">
        <w:t xml:space="preserve"> do wniesienia </w:t>
      </w:r>
      <w:r w:rsidR="005E22A7" w:rsidRPr="005E22A7">
        <w:t xml:space="preserve">autostradowej </w:t>
      </w:r>
      <w:r w:rsidR="006A7B8F">
        <w:t>opłaty dodatkowej</w:t>
      </w:r>
      <w:r w:rsidR="00A07113">
        <w:t xml:space="preserve">, </w:t>
      </w:r>
      <w:r w:rsidRPr="000A358B">
        <w:t xml:space="preserve">do </w:t>
      </w:r>
      <w:r w:rsidR="00AB2C10" w:rsidRPr="000A358B">
        <w:t xml:space="preserve">liczby </w:t>
      </w:r>
      <w:r w:rsidRPr="000A358B">
        <w:t>wszystkich naruszeń</w:t>
      </w:r>
      <w:r w:rsidR="0037331C" w:rsidRPr="000A358B">
        <w:t xml:space="preserve">, w odniesieniu do których Główny Inspektor Transportu Drogowego </w:t>
      </w:r>
      <w:r w:rsidR="00A07113">
        <w:t xml:space="preserve">oraz Szef KAS </w:t>
      </w:r>
      <w:r w:rsidR="0037331C" w:rsidRPr="000A358B">
        <w:t>by</w:t>
      </w:r>
      <w:r w:rsidR="00A07113">
        <w:t>li</w:t>
      </w:r>
      <w:r w:rsidR="0037331C" w:rsidRPr="000A358B">
        <w:t xml:space="preserve"> </w:t>
      </w:r>
      <w:r w:rsidR="00A07113" w:rsidRPr="000A358B">
        <w:t>uprawni</w:t>
      </w:r>
      <w:r w:rsidR="00A07113">
        <w:t>eni</w:t>
      </w:r>
      <w:r w:rsidR="00A07113" w:rsidRPr="000A358B">
        <w:t xml:space="preserve"> </w:t>
      </w:r>
      <w:r w:rsidR="0037331C" w:rsidRPr="000A358B">
        <w:t>do wysłania tego zawiadomienia</w:t>
      </w:r>
      <w:r w:rsidR="006163A6">
        <w:t xml:space="preserve"> albo</w:t>
      </w:r>
      <w:r w:rsidR="005653FB">
        <w:t xml:space="preserve"> wystawienia wezwania</w:t>
      </w:r>
      <w:r w:rsidR="003A65D9" w:rsidRPr="003A65D9">
        <w:t xml:space="preserve"> do wniesienia </w:t>
      </w:r>
      <w:r w:rsidR="005E22A7" w:rsidRPr="005E22A7">
        <w:t xml:space="preserve">autostradowej </w:t>
      </w:r>
      <w:r w:rsidR="003A65D9" w:rsidRPr="003A65D9">
        <w:t>opłaty dodatkowej</w:t>
      </w:r>
      <w:r w:rsidR="00C2150D">
        <w:t>, z uwzględnieniem art.</w:t>
      </w:r>
      <w:r w:rsidR="00607030">
        <w:t xml:space="preserve"> 13mf</w:t>
      </w:r>
      <w:r w:rsidR="00C2150D">
        <w:t xml:space="preserve"> ust. 2</w:t>
      </w:r>
      <w:r w:rsidR="005653FB">
        <w:t xml:space="preserve"> </w:t>
      </w:r>
      <w:r w:rsidR="00F55B96">
        <w:t xml:space="preserve">niniejszej ustawy </w:t>
      </w:r>
      <w:r w:rsidR="005653FB">
        <w:t xml:space="preserve">i art. </w:t>
      </w:r>
      <w:r w:rsidR="00F55B96">
        <w:t>37gea ust. 7 ustawy z dnia 27 października 1994 r. o autostradach płatnych oraz o Krajowym Funduszu Drogowym</w:t>
      </w:r>
    </w:p>
    <w:p w14:paraId="5335E6B4" w14:textId="77777777" w:rsidR="000B266D" w:rsidRPr="000A358B" w:rsidRDefault="00B73CFC" w:rsidP="00F55B96">
      <w:pPr>
        <w:pStyle w:val="ZPKTzmpktartykuempunktem"/>
      </w:pPr>
      <w:r>
        <w:t xml:space="preserve">- </w:t>
      </w:r>
      <w:r w:rsidR="007F0719">
        <w:t xml:space="preserve">zwane dalej </w:t>
      </w:r>
      <w:r w:rsidR="007F0719" w:rsidRPr="007F0719">
        <w:t>„</w:t>
      </w:r>
      <w:r w:rsidR="007F0719">
        <w:t>sprawozdaniem KPK</w:t>
      </w:r>
      <w:r w:rsidR="007F0719" w:rsidRPr="007F0719">
        <w:t>”</w:t>
      </w:r>
      <w:r w:rsidR="000B266D" w:rsidRPr="000A358B">
        <w:t>.</w:t>
      </w:r>
    </w:p>
    <w:p w14:paraId="690C2081" w14:textId="44621794" w:rsidR="000B266D" w:rsidRPr="000A358B" w:rsidRDefault="000B266D" w:rsidP="00525AD4">
      <w:pPr>
        <w:pStyle w:val="ZUSTzmustartykuempunktem"/>
      </w:pPr>
      <w:r w:rsidRPr="000A358B">
        <w:t>2. Minister właściwy do spraw transportu przekazuje Komisji Europejskiej</w:t>
      </w:r>
      <w:r w:rsidR="00D32534">
        <w:t xml:space="preserve"> </w:t>
      </w:r>
      <w:r w:rsidRPr="000A358B">
        <w:t>sprawozdani</w:t>
      </w:r>
      <w:r w:rsidR="00D32534">
        <w:t>e</w:t>
      </w:r>
      <w:r w:rsidR="007F0719">
        <w:t xml:space="preserve"> KPK </w:t>
      </w:r>
      <w:r w:rsidRPr="000A358B">
        <w:t>co trzy lata,</w:t>
      </w:r>
      <w:r w:rsidR="00525AD4">
        <w:t xml:space="preserve"> </w:t>
      </w:r>
      <w:r w:rsidRPr="000A358B">
        <w:t xml:space="preserve">w terminie do dnia </w:t>
      </w:r>
      <w:r w:rsidR="00C258BE">
        <w:t xml:space="preserve">19 </w:t>
      </w:r>
      <w:r w:rsidR="00D6346D">
        <w:t>kwietnia</w:t>
      </w:r>
      <w:r w:rsidR="00D6346D" w:rsidRPr="000A358B">
        <w:t xml:space="preserve"> </w:t>
      </w:r>
      <w:r w:rsidR="007E5A5D" w:rsidRPr="000A358B">
        <w:t xml:space="preserve">danego roku, </w:t>
      </w:r>
      <w:r w:rsidRPr="000A358B">
        <w:t>za okres trzech poprzednich lat.</w:t>
      </w:r>
    </w:p>
    <w:p w14:paraId="1147E662" w14:textId="77777777" w:rsidR="00AB2C10" w:rsidRPr="000A358B" w:rsidRDefault="000B266D" w:rsidP="00E323DF">
      <w:pPr>
        <w:pStyle w:val="ZUSTzmustartykuempunktem"/>
      </w:pPr>
      <w:r w:rsidRPr="000A358B">
        <w:t xml:space="preserve">3. </w:t>
      </w:r>
      <w:r w:rsidR="00AB2C10" w:rsidRPr="000A358B">
        <w:t>Sprawozdanie</w:t>
      </w:r>
      <w:r w:rsidR="007F0719">
        <w:t xml:space="preserve"> KPK </w:t>
      </w:r>
      <w:r w:rsidR="00AB2C10" w:rsidRPr="000A358B">
        <w:t>jest sporządzane:</w:t>
      </w:r>
    </w:p>
    <w:p w14:paraId="0E5DF833" w14:textId="77777777" w:rsidR="00AB2C10" w:rsidRPr="000A358B" w:rsidRDefault="00AB2C10">
      <w:pPr>
        <w:pStyle w:val="ZPKTzmpktartykuempunktem"/>
      </w:pPr>
      <w:r w:rsidRPr="000A358B">
        <w:t>1) w zakresie, o którym mowa w ust. 1 pkt 1 - w oparciu o informacje uzyskane z Krajowego Punktu Kontaktowego;</w:t>
      </w:r>
    </w:p>
    <w:p w14:paraId="460771A7" w14:textId="77777777" w:rsidR="000B266D" w:rsidRPr="000A358B" w:rsidRDefault="00AB2C10">
      <w:pPr>
        <w:pStyle w:val="ZPKTzmpktartykuempunktem"/>
      </w:pPr>
      <w:r w:rsidRPr="000A358B">
        <w:t xml:space="preserve">2) w zakresie, o którym mowa w ust. 1 pkt 2  - w oparciu o informacje uzyskane od </w:t>
      </w:r>
      <w:r w:rsidR="006163A6">
        <w:t>krajowych podmiotów uprawnionych</w:t>
      </w:r>
      <w:r w:rsidRPr="000A358B">
        <w:t>.</w:t>
      </w:r>
    </w:p>
    <w:p w14:paraId="29351815" w14:textId="5CB560EA" w:rsidR="007E5A5D" w:rsidRPr="00D32534" w:rsidRDefault="007E5A5D" w:rsidP="00525AD4">
      <w:pPr>
        <w:pStyle w:val="ZUSTzmustartykuempunktem"/>
      </w:pPr>
      <w:r w:rsidRPr="000A358B">
        <w:lastRenderedPageBreak/>
        <w:t xml:space="preserve">4. </w:t>
      </w:r>
      <w:r w:rsidR="00137936">
        <w:t>Minister właściwy do spraw informatyzacji</w:t>
      </w:r>
      <w:r w:rsidR="006163A6">
        <w:t xml:space="preserve"> </w:t>
      </w:r>
      <w:r w:rsidR="005653FB">
        <w:t xml:space="preserve">oraz </w:t>
      </w:r>
      <w:r w:rsidR="006163A6">
        <w:t>krajowe podmioty uprawnione</w:t>
      </w:r>
      <w:r w:rsidR="005653FB">
        <w:t xml:space="preserve"> </w:t>
      </w:r>
      <w:r w:rsidR="00AB2C10" w:rsidRPr="000A358B">
        <w:t xml:space="preserve">przekazują ministrowi właściwemu do spraw </w:t>
      </w:r>
      <w:r w:rsidR="00FE33DD">
        <w:t>transportu</w:t>
      </w:r>
      <w:r w:rsidR="00FE33DD" w:rsidRPr="000A358B">
        <w:t xml:space="preserve"> </w:t>
      </w:r>
      <w:r w:rsidR="00AB2C10" w:rsidRPr="000A358B">
        <w:t>informacje, o</w:t>
      </w:r>
      <w:r w:rsidRPr="000A358B">
        <w:t xml:space="preserve"> których mowa w ust. 1</w:t>
      </w:r>
      <w:r w:rsidR="00525AD4">
        <w:t>,</w:t>
      </w:r>
      <w:r w:rsidR="00D32534">
        <w:t xml:space="preserve"> </w:t>
      </w:r>
      <w:r w:rsidRPr="000A358B">
        <w:t xml:space="preserve">co trzy lata, w terminie do dnia </w:t>
      </w:r>
      <w:r w:rsidR="0069487B">
        <w:t xml:space="preserve">19 </w:t>
      </w:r>
      <w:r w:rsidR="00BC54AD" w:rsidRPr="00D32534">
        <w:t xml:space="preserve">marca </w:t>
      </w:r>
      <w:r w:rsidRPr="00D32534">
        <w:t>danego roku, za okres trzech poprzednich lat</w:t>
      </w:r>
      <w:r w:rsidR="00D32534" w:rsidRPr="00D32534">
        <w:t>.</w:t>
      </w:r>
      <w:r w:rsidR="00D32534" w:rsidRPr="00D32534" w:rsidDel="00D32534">
        <w:t xml:space="preserve"> </w:t>
      </w:r>
    </w:p>
    <w:p w14:paraId="74E9A8A1" w14:textId="77777777" w:rsidR="00993BF2" w:rsidRDefault="005653FB" w:rsidP="00525AD4">
      <w:pPr>
        <w:pStyle w:val="ZUSTzmustartykuempunktem"/>
      </w:pPr>
      <w:r w:rsidRPr="005653FB">
        <w:t>Art.</w:t>
      </w:r>
      <w:r>
        <w:t xml:space="preserve"> </w:t>
      </w:r>
      <w:r w:rsidRPr="005653FB">
        <w:t>1</w:t>
      </w:r>
      <w:r w:rsidR="00832D6C">
        <w:t>3me</w:t>
      </w:r>
      <w:r w:rsidRPr="005653FB">
        <w:t xml:space="preserve">. </w:t>
      </w:r>
      <w:r w:rsidR="002079CD">
        <w:t xml:space="preserve">1. </w:t>
      </w:r>
      <w:r w:rsidRPr="005653FB">
        <w:t xml:space="preserve">W </w:t>
      </w:r>
      <w:r w:rsidR="00993BF2">
        <w:t>ramach</w:t>
      </w:r>
      <w:r w:rsidRPr="005653FB">
        <w:t xml:space="preserve"> </w:t>
      </w:r>
      <w:r w:rsidR="002B3942">
        <w:t xml:space="preserve">transgranicznej </w:t>
      </w:r>
      <w:r w:rsidRPr="005653FB">
        <w:t>wymiany informacji oraz</w:t>
      </w:r>
      <w:r w:rsidR="00993BF2">
        <w:t xml:space="preserve"> w celu:</w:t>
      </w:r>
    </w:p>
    <w:p w14:paraId="42F721DF" w14:textId="77777777" w:rsidR="00993BF2" w:rsidRDefault="00993BF2" w:rsidP="00B73CFC">
      <w:pPr>
        <w:pStyle w:val="ZPKTzmpktartykuempunktem"/>
      </w:pPr>
      <w:r>
        <w:t>1)</w:t>
      </w:r>
      <w:r w:rsidR="005653FB" w:rsidRPr="005653FB">
        <w:t xml:space="preserve"> sporządzenia i doręczenia </w:t>
      </w:r>
      <w:r w:rsidR="002B3942">
        <w:t>z</w:t>
      </w:r>
      <w:r w:rsidR="002B3942" w:rsidRPr="002B3942">
        <w:t>awiad</w:t>
      </w:r>
      <w:r w:rsidR="002B3942">
        <w:t>omienia</w:t>
      </w:r>
      <w:r w:rsidR="002B3942" w:rsidRPr="002B3942">
        <w:t xml:space="preserve"> o wszczęciu postępowania w sprawie nałożenia kary pieniężnej</w:t>
      </w:r>
      <w:r w:rsidR="002B3942">
        <w:t xml:space="preserve"> za naruszenie obowiązku uiszczenia opłaty elektronicznej</w:t>
      </w:r>
      <w:r w:rsidR="001D7C1F">
        <w:t xml:space="preserve">, zwanego dalej </w:t>
      </w:r>
      <w:r w:rsidR="001D7C1F" w:rsidRPr="001D7C1F">
        <w:t>,,</w:t>
      </w:r>
      <w:r w:rsidR="001D7C1F">
        <w:t>zawiadomieniem</w:t>
      </w:r>
      <w:r w:rsidR="002D3F9D">
        <w:t xml:space="preserve"> KPK</w:t>
      </w:r>
      <w:r w:rsidR="001D7C1F" w:rsidRPr="001D7C1F">
        <w:t>”</w:t>
      </w:r>
      <w:r w:rsidR="001D7C1F">
        <w:t>,</w:t>
      </w:r>
      <w:r w:rsidR="002B3942" w:rsidRPr="002B3942">
        <w:t xml:space="preserve"> </w:t>
      </w:r>
      <w:r w:rsidR="005653FB">
        <w:t xml:space="preserve">albo </w:t>
      </w:r>
    </w:p>
    <w:p w14:paraId="1DDB4BBE" w14:textId="77777777" w:rsidR="00993BF2" w:rsidRDefault="00993BF2" w:rsidP="00B73CFC">
      <w:pPr>
        <w:pStyle w:val="ZPKTzmpktartykuempunktem"/>
      </w:pPr>
      <w:r>
        <w:t xml:space="preserve">2) </w:t>
      </w:r>
      <w:r w:rsidR="005653FB">
        <w:t xml:space="preserve">wystawienia </w:t>
      </w:r>
      <w:r w:rsidR="001D7C1F">
        <w:t xml:space="preserve">i doręczenia </w:t>
      </w:r>
      <w:r w:rsidR="005653FB">
        <w:t>wezwania</w:t>
      </w:r>
      <w:r w:rsidR="002B3942" w:rsidRPr="002B3942">
        <w:t xml:space="preserve"> do wniesienia </w:t>
      </w:r>
      <w:r w:rsidR="005E22A7" w:rsidRPr="005E22A7">
        <w:t xml:space="preserve">autostradowej </w:t>
      </w:r>
      <w:r w:rsidR="002B3942" w:rsidRPr="002B3942">
        <w:t>opłaty dodatkowej</w:t>
      </w:r>
      <w:r w:rsidR="002B3942">
        <w:t xml:space="preserve"> </w:t>
      </w:r>
    </w:p>
    <w:p w14:paraId="00F588CD" w14:textId="77777777" w:rsidR="001D7C1F" w:rsidRDefault="00993BF2" w:rsidP="00B73CFC">
      <w:pPr>
        <w:pStyle w:val="ZCZWSPPKTzmczciwsppktartykuempunktem"/>
      </w:pPr>
      <w:r>
        <w:t>-</w:t>
      </w:r>
      <w:r w:rsidR="001D7C1F">
        <w:t xml:space="preserve"> </w:t>
      </w:r>
      <w:r w:rsidR="00763822">
        <w:t>krajowe podmioty uprawnione</w:t>
      </w:r>
      <w:r w:rsidR="005653FB">
        <w:t xml:space="preserve"> </w:t>
      </w:r>
      <w:r w:rsidR="005653FB" w:rsidRPr="005653FB">
        <w:t>nie przetwarza</w:t>
      </w:r>
      <w:r w:rsidR="005653FB">
        <w:t>ją</w:t>
      </w:r>
      <w:r w:rsidR="005653FB" w:rsidRPr="005653FB">
        <w:t xml:space="preserve"> innych danych osobowych niż wymienione w art. 13mc. </w:t>
      </w:r>
    </w:p>
    <w:p w14:paraId="668DCC9A" w14:textId="77777777" w:rsidR="005653FB" w:rsidRPr="005653FB" w:rsidRDefault="005653FB" w:rsidP="005653FB">
      <w:pPr>
        <w:pStyle w:val="ZARTzmartartykuempunktem"/>
      </w:pPr>
      <w:r w:rsidRPr="005653FB">
        <w:t>2. Dane osobowe podleg</w:t>
      </w:r>
      <w:r w:rsidR="001D7C1F">
        <w:t xml:space="preserve">ające transgranicznej wymianie informacji </w:t>
      </w:r>
      <w:r w:rsidRPr="005653FB">
        <w:t>mogą b</w:t>
      </w:r>
      <w:r w:rsidR="00B73CFC">
        <w:t>yć przetwarzane wyłącznie w celach</w:t>
      </w:r>
      <w:r w:rsidRPr="005653FB">
        <w:t>:</w:t>
      </w:r>
    </w:p>
    <w:p w14:paraId="68EF2F9F" w14:textId="77777777" w:rsidR="005653FB" w:rsidRPr="005653FB" w:rsidRDefault="005653FB" w:rsidP="00BC2F4F">
      <w:pPr>
        <w:pStyle w:val="ZPKTzmpktartykuempunktem"/>
      </w:pPr>
      <w:r w:rsidRPr="005653FB">
        <w:t>1) ustalenia właściciela lub posiadacza pojazdu, który narusz</w:t>
      </w:r>
      <w:r w:rsidR="001D7C1F">
        <w:t>ył obowiązek</w:t>
      </w:r>
      <w:r w:rsidRPr="005653FB">
        <w:t xml:space="preserve"> uiszczenia opłaty elektronicznej</w:t>
      </w:r>
      <w:r>
        <w:t xml:space="preserve"> albo narusz</w:t>
      </w:r>
      <w:r w:rsidR="001D7C1F">
        <w:t>ył obowiązek</w:t>
      </w:r>
      <w:r>
        <w:t xml:space="preserve"> wniesienia </w:t>
      </w:r>
      <w:r w:rsidR="006A7B8F">
        <w:t xml:space="preserve">elektronicznej </w:t>
      </w:r>
      <w:r>
        <w:t>opłaty autostrad</w:t>
      </w:r>
      <w:r w:rsidR="006A7B8F">
        <w:t>owej</w:t>
      </w:r>
      <w:r w:rsidRPr="005653FB">
        <w:t>;</w:t>
      </w:r>
    </w:p>
    <w:p w14:paraId="3B02DFD9" w14:textId="77777777" w:rsidR="001D7C1F" w:rsidRDefault="005653FB" w:rsidP="00BC2F4F">
      <w:pPr>
        <w:pStyle w:val="ZPKTzmpktartykuempunktem"/>
      </w:pPr>
      <w:r w:rsidRPr="005653FB">
        <w:t>2)</w:t>
      </w:r>
      <w:r w:rsidR="001D7C1F">
        <w:t xml:space="preserve"> wszczęcia i prowadzenia</w:t>
      </w:r>
      <w:r w:rsidR="001D7C1F" w:rsidRPr="001D7C1F">
        <w:t xml:space="preserve"> postępowania w sprawie nałożenia kary pieniężnej za naruszenie obowiązku uiszczenia opł</w:t>
      </w:r>
      <w:r w:rsidR="001D7C1F">
        <w:t>aty elektronicznej, w tym sporządzenia i</w:t>
      </w:r>
      <w:r w:rsidR="00BC2F4F">
        <w:t xml:space="preserve"> doręczenia zawiadomienia</w:t>
      </w:r>
      <w:r w:rsidR="002D3F9D">
        <w:t xml:space="preserve"> KPK</w:t>
      </w:r>
      <w:r w:rsidR="00BC2F4F">
        <w:t>;</w:t>
      </w:r>
    </w:p>
    <w:p w14:paraId="78524FAF" w14:textId="77777777" w:rsidR="002F50DE" w:rsidRDefault="00BC2F4F" w:rsidP="00763822">
      <w:pPr>
        <w:pStyle w:val="ZPKTzmpktartykuempunktem"/>
      </w:pPr>
      <w:r>
        <w:t xml:space="preserve">3) </w:t>
      </w:r>
      <w:r w:rsidR="005653FB">
        <w:t xml:space="preserve">wystawienia </w:t>
      </w:r>
      <w:r>
        <w:t xml:space="preserve">i doręczenia wezwania </w:t>
      </w:r>
      <w:r w:rsidR="006A7B8F">
        <w:t xml:space="preserve">do wniesienia </w:t>
      </w:r>
      <w:r w:rsidR="005E22A7" w:rsidRPr="005E22A7">
        <w:t xml:space="preserve">autostradowej </w:t>
      </w:r>
      <w:r w:rsidR="006A7B8F">
        <w:t xml:space="preserve">opłaty dodatkowej </w:t>
      </w:r>
      <w:r>
        <w:t xml:space="preserve">oraz prowadzenia </w:t>
      </w:r>
      <w:r w:rsidR="00763822">
        <w:t>postępowania w związku z</w:t>
      </w:r>
      <w:r w:rsidR="00763822" w:rsidRPr="00763822">
        <w:t xml:space="preserve"> wniesieniem </w:t>
      </w:r>
      <w:r w:rsidR="00763822">
        <w:t>sprzeciwu</w:t>
      </w:r>
      <w:r w:rsidR="006A7B8F">
        <w:t xml:space="preserve"> od </w:t>
      </w:r>
      <w:r w:rsidR="005E22A7" w:rsidRPr="005E22A7">
        <w:t xml:space="preserve">autostradowej </w:t>
      </w:r>
      <w:r w:rsidR="006A7B8F">
        <w:t>opłaty dodatkowej</w:t>
      </w:r>
      <w:r w:rsidR="002F50DE">
        <w:t>;</w:t>
      </w:r>
    </w:p>
    <w:p w14:paraId="08C7F433" w14:textId="77777777" w:rsidR="002F50DE" w:rsidRDefault="002F50DE" w:rsidP="00763822">
      <w:pPr>
        <w:pStyle w:val="ZPKTzmpktartykuempunktem"/>
      </w:pPr>
      <w:r>
        <w:t xml:space="preserve">4) wszczęcia i prowadzenia postępowania egzekucyjnego w celu wyegzekwowania </w:t>
      </w:r>
      <w:r w:rsidRPr="002F50DE">
        <w:t xml:space="preserve">kary pieniężnej za naruszenie obowiązku uiszczenia opłaty elektronicznej </w:t>
      </w:r>
      <w:r>
        <w:t>albo autostradowej opłaty dodatkowej, zgodnie z przepisami</w:t>
      </w:r>
      <w:r w:rsidRPr="002F50DE">
        <w:t xml:space="preserve"> ustawy z dnia 17 czerwca 1966 r. o postępowaniu egzekucyjnym w administracji</w:t>
      </w:r>
      <w:r>
        <w:t>;</w:t>
      </w:r>
    </w:p>
    <w:p w14:paraId="79EFF34F" w14:textId="77777777" w:rsidR="00763822" w:rsidRPr="005653FB" w:rsidRDefault="002F50DE" w:rsidP="00763822">
      <w:pPr>
        <w:pStyle w:val="ZPKTzmpktartykuempunktem"/>
      </w:pPr>
      <w:r>
        <w:t xml:space="preserve">5) prowadzenia postępowań </w:t>
      </w:r>
      <w:r w:rsidR="00877971">
        <w:t xml:space="preserve">sądowych </w:t>
      </w:r>
      <w:r>
        <w:t>w związku z wykonywaniem przez sądy administracyjne kontroli</w:t>
      </w:r>
      <w:r w:rsidR="00877971">
        <w:t xml:space="preserve"> w sprawach określonych w ust. 2</w:t>
      </w:r>
      <w:r>
        <w:t>-4</w:t>
      </w:r>
      <w:r w:rsidR="00763822">
        <w:t xml:space="preserve">. </w:t>
      </w:r>
    </w:p>
    <w:p w14:paraId="2931A596" w14:textId="77777777" w:rsidR="00525AD4" w:rsidRDefault="005653FB" w:rsidP="00786F44">
      <w:pPr>
        <w:pStyle w:val="ZARTzmartartykuempunktem"/>
      </w:pPr>
      <w:r w:rsidRPr="005653FB">
        <w:t xml:space="preserve">3. </w:t>
      </w:r>
      <w:r w:rsidR="00763822">
        <w:t>Krajowe podmioty uprawnione</w:t>
      </w:r>
      <w:r>
        <w:t xml:space="preserve"> </w:t>
      </w:r>
      <w:r w:rsidR="00763822">
        <w:t>przechowują</w:t>
      </w:r>
      <w:r w:rsidRPr="005653FB">
        <w:t xml:space="preserve"> </w:t>
      </w:r>
      <w:r w:rsidR="00763822">
        <w:t>dane osobowe przetwarzane w celach określonych</w:t>
      </w:r>
      <w:r w:rsidRPr="005653FB">
        <w:t xml:space="preserve"> w ust. 2 przez okres ustalony zgodnie z przepisami wydanymi na podstawie art. 6 ust. 2b ustawy z dnia 14 lipca 1983 r. o narodowym zasobie archiwalnym i archiwach (Dz. U. z </w:t>
      </w:r>
      <w:r w:rsidR="00E50224" w:rsidRPr="005653FB">
        <w:t>20</w:t>
      </w:r>
      <w:r w:rsidR="00E50224">
        <w:t>20</w:t>
      </w:r>
      <w:r w:rsidR="00E50224" w:rsidRPr="005653FB">
        <w:t xml:space="preserve"> </w:t>
      </w:r>
      <w:r w:rsidRPr="005653FB">
        <w:t xml:space="preserve">r. poz. </w:t>
      </w:r>
      <w:r w:rsidR="00E50224">
        <w:t>164</w:t>
      </w:r>
      <w:r w:rsidRPr="005653FB">
        <w:t>).</w:t>
      </w:r>
    </w:p>
    <w:p w14:paraId="1C7E4744" w14:textId="5DE15974" w:rsidR="00786F44" w:rsidRPr="00786F44" w:rsidRDefault="00C95905" w:rsidP="00786F44">
      <w:pPr>
        <w:pStyle w:val="ZARTzmartartykuempunktem"/>
      </w:pPr>
      <w:r>
        <w:lastRenderedPageBreak/>
        <w:t xml:space="preserve">4. </w:t>
      </w:r>
      <w:r w:rsidR="00786F44">
        <w:t xml:space="preserve">Do ochrony danych osobowych przetwarzanych w ramach transgranicznej wymiany informacji stosuje się art. </w:t>
      </w:r>
      <w:r w:rsidR="00786F44" w:rsidRPr="00786F44">
        <w:t>39 ustawy z dnia 14 grudnia 2019 r. o ochronie danych osobowych przetwarzanych w związku z zapobieganiem i zwalczaniem przestępczości (Dz. U. z 2019 r. poz. 125).</w:t>
      </w:r>
    </w:p>
    <w:p w14:paraId="5EC684CD" w14:textId="7BDAF311" w:rsidR="005653FB" w:rsidRDefault="00191BA4" w:rsidP="005653FB">
      <w:pPr>
        <w:pStyle w:val="ZARTzmartartykuempunktem"/>
      </w:pPr>
      <w:r>
        <w:t>5</w:t>
      </w:r>
      <w:r w:rsidR="005653FB" w:rsidRPr="005653FB">
        <w:t>. Wystąpienie z żądaniem, o którym mowa w art. 18 ust. 1 rozporządzenia 2016/679, ni</w:t>
      </w:r>
      <w:r w:rsidR="00C92C09">
        <w:t xml:space="preserve">e wpływa na transgraniczną wymianę informacji </w:t>
      </w:r>
      <w:r w:rsidR="005653FB" w:rsidRPr="005653FB">
        <w:t xml:space="preserve">oraz </w:t>
      </w:r>
      <w:r w:rsidR="00C92C09">
        <w:t>na uprawnienie</w:t>
      </w:r>
      <w:r w:rsidR="005653FB">
        <w:t>:</w:t>
      </w:r>
    </w:p>
    <w:p w14:paraId="00E18EC8" w14:textId="77777777" w:rsidR="005653FB" w:rsidRDefault="005653FB" w:rsidP="005653FB">
      <w:pPr>
        <w:pStyle w:val="ZARTzmartartykuempunktem"/>
      </w:pPr>
      <w:r>
        <w:t>1)</w:t>
      </w:r>
      <w:r w:rsidRPr="005653FB">
        <w:t xml:space="preserve"> Głównego Inspektora Transportu Drogowego do </w:t>
      </w:r>
      <w:r w:rsidR="00C92C09">
        <w:t xml:space="preserve">sporządzenia i </w:t>
      </w:r>
      <w:r w:rsidRPr="005653FB">
        <w:t>doręczenia zawiadomienia</w:t>
      </w:r>
      <w:r w:rsidR="002D3F9D">
        <w:t xml:space="preserve"> KPK</w:t>
      </w:r>
      <w:r>
        <w:t>;</w:t>
      </w:r>
    </w:p>
    <w:p w14:paraId="682F4E1E" w14:textId="77777777" w:rsidR="005653FB" w:rsidRDefault="005653FB">
      <w:pPr>
        <w:pStyle w:val="ZARTzmartartykuempunktem"/>
      </w:pPr>
      <w:r>
        <w:t xml:space="preserve">2) Szefa KAS do wystawienia </w:t>
      </w:r>
      <w:r w:rsidR="00C92C09">
        <w:t xml:space="preserve">i doręczenia </w:t>
      </w:r>
      <w:r>
        <w:t>wezwania</w:t>
      </w:r>
      <w:r w:rsidR="006A7B8F">
        <w:t xml:space="preserve"> do wniesienia </w:t>
      </w:r>
      <w:r w:rsidR="005E22A7" w:rsidRPr="005E22A7">
        <w:t xml:space="preserve">autostradowej </w:t>
      </w:r>
      <w:r w:rsidR="006A7B8F">
        <w:t>opłaty dodatkowej</w:t>
      </w:r>
      <w:r>
        <w:t>.</w:t>
      </w:r>
    </w:p>
    <w:p w14:paraId="79D4CF54" w14:textId="326C7EB6" w:rsidR="007E3D2B" w:rsidRDefault="00191BA4" w:rsidP="007E3D2B">
      <w:pPr>
        <w:pStyle w:val="ZUSTzmustartykuempunktem"/>
      </w:pPr>
      <w:r>
        <w:t>6</w:t>
      </w:r>
      <w:r w:rsidR="007E3D2B">
        <w:t>. Do przetwarzania danych osobowych w ramach transgranicznej wymiany informacji</w:t>
      </w:r>
      <w:r w:rsidR="00A226CE">
        <w:t xml:space="preserve">, </w:t>
      </w:r>
      <w:r w:rsidR="00A226CE" w:rsidRPr="00A226CE">
        <w:t>w zakresie nieobjętym zastosowaniem rozporządzenia Parlamentu Europejskiego i Rady (UE) 2016/679 z dnia 27 kwietnia 2016 r. w sprawie ochrony osób fizycznych w związku z przetwarzaniem danych osobowych i w sprawie swobodnego przepływu takich danych oraz uchylenia dyrektywy 95/46/WE,</w:t>
      </w:r>
      <w:r w:rsidR="007E3D2B">
        <w:t xml:space="preserve"> </w:t>
      </w:r>
      <w:r w:rsidR="007E3D2B" w:rsidRPr="007E3D2B">
        <w:t>przepisy art. 174</w:t>
      </w:r>
      <w:r w:rsidR="007E3D2B">
        <w:t>a</w:t>
      </w:r>
      <w:r w:rsidR="00CD1F16">
        <w:t xml:space="preserve"> – </w:t>
      </w:r>
      <w:r w:rsidR="007E3D2B" w:rsidRPr="007E3D2B">
        <w:t>art. 174d ustawy z dnia 16 lipca 2004 r. - Prawo telekomunikacyjne stosuje się odpowiednio.</w:t>
      </w:r>
    </w:p>
    <w:p w14:paraId="7422CD89" w14:textId="77777777" w:rsidR="00000F72" w:rsidRDefault="000B266D">
      <w:pPr>
        <w:pStyle w:val="ZARTzmartartykuempunktem"/>
      </w:pPr>
      <w:r w:rsidRPr="000A358B">
        <w:t>Art. 13m</w:t>
      </w:r>
      <w:r w:rsidR="005653FB">
        <w:t>f</w:t>
      </w:r>
      <w:r w:rsidRPr="000A358B">
        <w:t xml:space="preserve">. 1. </w:t>
      </w:r>
      <w:r w:rsidR="00137936">
        <w:t xml:space="preserve">W przypadku gdy </w:t>
      </w:r>
      <w:r w:rsidR="00AE25E3">
        <w:t xml:space="preserve">Główny Inspektor Transportu Drogowego ustalił </w:t>
      </w:r>
      <w:r w:rsidR="001026DD">
        <w:t xml:space="preserve">dane </w:t>
      </w:r>
      <w:r w:rsidR="00137936">
        <w:t xml:space="preserve">właściciela lub posiadacza pojazdu </w:t>
      </w:r>
      <w:r w:rsidR="00E74BC5">
        <w:t xml:space="preserve">naruszającego obowiązek uiszczenia opłaty elektronicznej </w:t>
      </w:r>
      <w:r w:rsidR="00C92C09">
        <w:t>w wyniku transgranicznej wymiany informacji</w:t>
      </w:r>
      <w:r w:rsidR="00137936">
        <w:t>, karę pieniężną</w:t>
      </w:r>
      <w:r w:rsidR="00320BE7">
        <w:t xml:space="preserve"> </w:t>
      </w:r>
      <w:r w:rsidR="00137936">
        <w:t xml:space="preserve">za </w:t>
      </w:r>
      <w:r w:rsidR="00E74BC5">
        <w:t xml:space="preserve">to </w:t>
      </w:r>
      <w:r w:rsidR="00137936">
        <w:t>naruszenie nakłada się na</w:t>
      </w:r>
      <w:r w:rsidR="00000F72">
        <w:t>:</w:t>
      </w:r>
    </w:p>
    <w:p w14:paraId="76340311" w14:textId="77777777" w:rsidR="00000F72" w:rsidRDefault="00000F72" w:rsidP="00000F72">
      <w:pPr>
        <w:pStyle w:val="ZPKTzmpktartykuempunktem"/>
      </w:pPr>
      <w:r>
        <w:t>1) posiadacza pojazdu niebędącego jednocześnie właścicielem pojazdu - jeśli pojazd jest za</w:t>
      </w:r>
      <w:r w:rsidR="000078A0">
        <w:t>rejestrowany na tego posiadacza, albo</w:t>
      </w:r>
      <w:r>
        <w:t xml:space="preserve"> </w:t>
      </w:r>
    </w:p>
    <w:p w14:paraId="44669E95" w14:textId="77777777" w:rsidR="007F0504" w:rsidRDefault="00000F72" w:rsidP="00000F72">
      <w:pPr>
        <w:pStyle w:val="ZPKTzmpktartykuempunktem"/>
      </w:pPr>
      <w:r>
        <w:t>2) właściciela pojazdu - w pozostałych przypadkach</w:t>
      </w:r>
      <w:r w:rsidR="00137936">
        <w:t>.</w:t>
      </w:r>
      <w:r w:rsidR="00FA288E">
        <w:t xml:space="preserve"> </w:t>
      </w:r>
    </w:p>
    <w:p w14:paraId="2FDE9A43" w14:textId="74E0FB0A" w:rsidR="005F744B" w:rsidRDefault="002341F0">
      <w:pPr>
        <w:pStyle w:val="ZARTzmartartykuempunktem"/>
      </w:pPr>
      <w:r>
        <w:t xml:space="preserve">2. </w:t>
      </w:r>
      <w:r w:rsidR="005F744B">
        <w:t xml:space="preserve">W przypadku, o którym mowa w ust. 1, </w:t>
      </w:r>
      <w:r w:rsidR="005F49C0">
        <w:t xml:space="preserve">Główny Inspektor Transportu Drogowego może odstąpić od wszczęcia </w:t>
      </w:r>
      <w:r w:rsidR="005F744B">
        <w:t>p</w:t>
      </w:r>
      <w:r w:rsidR="00E34529">
        <w:t>ostępowania w sprawie nałożenia kary pieniężnej, jeśli przewidywane koszty prowadzenia postępowania przekraczają połowę wysoko</w:t>
      </w:r>
      <w:r w:rsidR="007E6D9D">
        <w:t>ści kary pieniężnej za dane naruszenie obowiązku uiszczenia opłaty elektronicznej.</w:t>
      </w:r>
    </w:p>
    <w:p w14:paraId="09D0D7E8" w14:textId="77777777" w:rsidR="005F744B" w:rsidRDefault="00E34529" w:rsidP="007F0504">
      <w:pPr>
        <w:pStyle w:val="ZUSTzmustartykuempunktem"/>
      </w:pPr>
      <w:r>
        <w:t xml:space="preserve">3. </w:t>
      </w:r>
      <w:r w:rsidR="000D70A7">
        <w:t>Główny Inspektor Transportu Drogowego doręcz</w:t>
      </w:r>
      <w:r w:rsidR="002D3F9D">
        <w:t>a</w:t>
      </w:r>
      <w:r w:rsidR="000D70A7">
        <w:t xml:space="preserve"> właścicielowi albo posiadaczowi pojazdu z</w:t>
      </w:r>
      <w:r w:rsidR="001B2CDA" w:rsidRPr="000A358B">
        <w:t>awiad</w:t>
      </w:r>
      <w:r w:rsidR="000826E3">
        <w:t>omienie</w:t>
      </w:r>
      <w:r w:rsidR="002D3F9D">
        <w:t xml:space="preserve"> KPK</w:t>
      </w:r>
      <w:r w:rsidR="000D70A7">
        <w:t>, które</w:t>
      </w:r>
      <w:r w:rsidR="00C92C09">
        <w:t xml:space="preserve"> </w:t>
      </w:r>
      <w:r w:rsidR="000B266D" w:rsidRPr="000A358B">
        <w:t>zawiera</w:t>
      </w:r>
      <w:r w:rsidR="005F744B">
        <w:t>:</w:t>
      </w:r>
    </w:p>
    <w:p w14:paraId="2BF79169" w14:textId="77777777" w:rsidR="000D70A7" w:rsidRDefault="005F744B" w:rsidP="005F744B">
      <w:pPr>
        <w:pStyle w:val="ZPKTzmpktartykuempunktem"/>
      </w:pPr>
      <w:r>
        <w:t>1)</w:t>
      </w:r>
      <w:r w:rsidR="001217CB">
        <w:t xml:space="preserve"> </w:t>
      </w:r>
      <w:r w:rsidR="000B266D" w:rsidRPr="000A358B">
        <w:t>informację o</w:t>
      </w:r>
      <w:r w:rsidR="000D70A7">
        <w:t>:</w:t>
      </w:r>
    </w:p>
    <w:p w14:paraId="5392307A" w14:textId="77777777" w:rsidR="000B266D" w:rsidRPr="000A358B" w:rsidRDefault="000D70A7" w:rsidP="000D70A7">
      <w:pPr>
        <w:pStyle w:val="ZLITwPKTzmlitwpktartykuempunktem"/>
      </w:pPr>
      <w:r>
        <w:t>a)</w:t>
      </w:r>
      <w:r w:rsidR="000B266D" w:rsidRPr="000A358B">
        <w:t xml:space="preserve"> naruszeniu, w tym</w:t>
      </w:r>
      <w:r w:rsidR="007E6D9D">
        <w:t xml:space="preserve"> </w:t>
      </w:r>
      <w:r w:rsidR="001217CB">
        <w:t xml:space="preserve">jego </w:t>
      </w:r>
      <w:r w:rsidR="000B266D" w:rsidRPr="000A358B">
        <w:t>rodzaj</w:t>
      </w:r>
      <w:r w:rsidR="001217CB">
        <w:t xml:space="preserve">u, </w:t>
      </w:r>
      <w:r w:rsidR="007E6D9D">
        <w:t>oraz</w:t>
      </w:r>
      <w:r w:rsidR="001217CB">
        <w:t xml:space="preserve"> </w:t>
      </w:r>
      <w:r w:rsidR="005F744B">
        <w:t xml:space="preserve">o </w:t>
      </w:r>
      <w:r w:rsidR="001217CB">
        <w:t>miejscu, dacie i godzinie</w:t>
      </w:r>
      <w:r w:rsidR="000B266D" w:rsidRPr="000A358B">
        <w:t xml:space="preserve"> </w:t>
      </w:r>
      <w:r w:rsidR="007E6D9D">
        <w:t xml:space="preserve">jego </w:t>
      </w:r>
      <w:r w:rsidR="000B266D" w:rsidRPr="000A358B">
        <w:t>popełnienia,</w:t>
      </w:r>
      <w:r w:rsidR="007E6D9D">
        <w:t xml:space="preserve"> a także </w:t>
      </w:r>
      <w:r w:rsidR="005F744B">
        <w:t xml:space="preserve">dane </w:t>
      </w:r>
      <w:r w:rsidR="007E6D9D">
        <w:t>identyfik</w:t>
      </w:r>
      <w:r w:rsidR="005F744B">
        <w:t>ujące</w:t>
      </w:r>
      <w:r w:rsidR="007E6D9D">
        <w:t xml:space="preserve"> urządzeni</w:t>
      </w:r>
      <w:r w:rsidR="005F744B">
        <w:t>e</w:t>
      </w:r>
      <w:r w:rsidR="007E6D9D">
        <w:t xml:space="preserve"> </w:t>
      </w:r>
      <w:r w:rsidR="007E6D9D" w:rsidRPr="007E6D9D">
        <w:t xml:space="preserve">służące do kontroli prawidłowości </w:t>
      </w:r>
      <w:r w:rsidR="007E6D9D" w:rsidRPr="007E6D9D">
        <w:lastRenderedPageBreak/>
        <w:t>u</w:t>
      </w:r>
      <w:r w:rsidR="007E6D9D">
        <w:t>iszczenia opłaty elektronicznej, jeśli za jego pośrednictwem ujawniono naruszenie</w:t>
      </w:r>
      <w:r w:rsidR="005F744B">
        <w:t xml:space="preserve"> obowiązku uiszczenia opłaty elektronicznej</w:t>
      </w:r>
      <w:r>
        <w:t>,</w:t>
      </w:r>
    </w:p>
    <w:p w14:paraId="2A5A8F2A" w14:textId="77777777" w:rsidR="000B266D" w:rsidRPr="000A358B" w:rsidRDefault="000D70A7" w:rsidP="000D70A7">
      <w:pPr>
        <w:pStyle w:val="ZLITwPKTzmlitwpktartykuempunktem"/>
      </w:pPr>
      <w:r>
        <w:t>b) podstawie</w:t>
      </w:r>
      <w:r w:rsidR="000B266D" w:rsidRPr="000A358B">
        <w:t xml:space="preserve"> prawnej </w:t>
      </w:r>
      <w:r>
        <w:t xml:space="preserve">wszczęcia postępowania w sprawie </w:t>
      </w:r>
      <w:r w:rsidR="000B266D" w:rsidRPr="000A358B">
        <w:t>naruszenia</w:t>
      </w:r>
      <w:r w:rsidR="005F744B" w:rsidRPr="005F744B">
        <w:t xml:space="preserve"> obowiązku uiszczenia opłaty elektronicznej</w:t>
      </w:r>
      <w:r>
        <w:t>,</w:t>
      </w:r>
    </w:p>
    <w:p w14:paraId="6F3305BD" w14:textId="77777777" w:rsidR="000B266D" w:rsidRPr="000A358B" w:rsidRDefault="000D70A7" w:rsidP="000D70A7">
      <w:pPr>
        <w:pStyle w:val="ZLITwPKTzmlitwpktartykuempunktem"/>
      </w:pPr>
      <w:r>
        <w:t>c</w:t>
      </w:r>
      <w:r w:rsidR="000B266D" w:rsidRPr="000A358B">
        <w:t>) wysokości kary pieniężnej za dane naruszenie</w:t>
      </w:r>
      <w:r w:rsidR="005F744B" w:rsidRPr="005F744B">
        <w:t xml:space="preserve"> obowiązku uiszczenia opłaty elektronicznej</w:t>
      </w:r>
      <w:r w:rsidR="000B266D" w:rsidRPr="000A358B">
        <w:t>;</w:t>
      </w:r>
    </w:p>
    <w:p w14:paraId="3E1A3634" w14:textId="462906A1" w:rsidR="00623AC8" w:rsidRDefault="00623AC8" w:rsidP="00F52BF0">
      <w:pPr>
        <w:pStyle w:val="ZPKTzmpktartykuempunktem"/>
      </w:pPr>
      <w:r>
        <w:t>2</w:t>
      </w:r>
      <w:r w:rsidR="000B266D" w:rsidRPr="000A358B">
        <w:t xml:space="preserve">) pouczenie o prawie do </w:t>
      </w:r>
      <w:r w:rsidR="00C92C09">
        <w:t>złożenia</w:t>
      </w:r>
      <w:r>
        <w:t>:</w:t>
      </w:r>
    </w:p>
    <w:p w14:paraId="28158270" w14:textId="2EF03584" w:rsidR="00623AC8" w:rsidRDefault="00623AC8" w:rsidP="00F52BF0">
      <w:pPr>
        <w:pStyle w:val="ZPKTzmpktartykuempunktem"/>
      </w:pPr>
      <w:r>
        <w:t>a)</w:t>
      </w:r>
      <w:r w:rsidR="00C92C09" w:rsidRPr="00C92C09">
        <w:t xml:space="preserve"> wniosk</w:t>
      </w:r>
      <w:r w:rsidR="00C92C09">
        <w:t>u o ponowne rozpatrzenie sprawy</w:t>
      </w:r>
      <w:r w:rsidR="00F52BF0">
        <w:t xml:space="preserve">, o którym mowa w art. 127 </w:t>
      </w:r>
      <w:r w:rsidR="00F52BF0" w:rsidRPr="00F52BF0">
        <w:t>§ 3</w:t>
      </w:r>
      <w:r w:rsidR="00F52BF0">
        <w:t xml:space="preserve"> ustawy z dnia </w:t>
      </w:r>
      <w:r w:rsidR="00F52BF0" w:rsidRPr="00F52BF0">
        <w:t>14 czerwca 1960 r.</w:t>
      </w:r>
      <w:r w:rsidR="00F52BF0">
        <w:t xml:space="preserve"> </w:t>
      </w:r>
      <w:r>
        <w:t xml:space="preserve">– </w:t>
      </w:r>
      <w:r w:rsidR="00F52BF0">
        <w:t>Kodeks postępowania administracyjnego</w:t>
      </w:r>
      <w:r>
        <w:t xml:space="preserve"> albo</w:t>
      </w:r>
      <w:r w:rsidR="00F52BF0">
        <w:t>,</w:t>
      </w:r>
    </w:p>
    <w:p w14:paraId="02EAC301" w14:textId="755E4A12" w:rsidR="00623AC8" w:rsidRDefault="00623AC8" w:rsidP="00525AD4">
      <w:pPr>
        <w:pStyle w:val="ZLITzmlitartykuempunktem"/>
      </w:pPr>
      <w:r>
        <w:t>b) skargi do sądu administracyjnego zgodnie z art. 52 § 3 zd</w:t>
      </w:r>
      <w:r w:rsidR="00C95905">
        <w:t>anie</w:t>
      </w:r>
      <w:r>
        <w:t xml:space="preserve"> </w:t>
      </w:r>
      <w:r w:rsidR="00C95905">
        <w:t>pierwsze</w:t>
      </w:r>
      <w:r>
        <w:t xml:space="preserve"> ustawy z dnia 30 sierpnia 2002 r. – Prawo o postępowaniu przed sądami administracyjnymi (Dz. U. z </w:t>
      </w:r>
      <w:r w:rsidR="003952D2">
        <w:t xml:space="preserve">2022 </w:t>
      </w:r>
      <w:r>
        <w:t>r. poz. 32</w:t>
      </w:r>
      <w:r w:rsidR="003952D2">
        <w:t>9, 655 i 1457</w:t>
      </w:r>
      <w:r>
        <w:t>)</w:t>
      </w:r>
    </w:p>
    <w:p w14:paraId="13700871" w14:textId="7319B31C" w:rsidR="000B266D" w:rsidRPr="000A358B" w:rsidRDefault="00A9388B" w:rsidP="00525AD4">
      <w:pPr>
        <w:pStyle w:val="ZCZWSPPKTzmczciwsppktartykuempunktem"/>
      </w:pPr>
      <w:r>
        <w:t>–</w:t>
      </w:r>
      <w:r w:rsidR="00F52BF0">
        <w:t xml:space="preserve"> </w:t>
      </w:r>
      <w:r w:rsidR="00320BE7">
        <w:t>w przypadku</w:t>
      </w:r>
      <w:r w:rsidR="00F52BF0">
        <w:t xml:space="preserve"> wydania</w:t>
      </w:r>
      <w:r w:rsidR="00320BE7">
        <w:t xml:space="preserve"> przez Głównego Inspektora Transportu Drogowego</w:t>
      </w:r>
      <w:r w:rsidR="00F52BF0">
        <w:t xml:space="preserve"> </w:t>
      </w:r>
      <w:r w:rsidR="00221317" w:rsidRPr="000A358B">
        <w:t xml:space="preserve">decyzji </w:t>
      </w:r>
      <w:r w:rsidR="0037331C" w:rsidRPr="000A358B">
        <w:t>w sprawie</w:t>
      </w:r>
      <w:r w:rsidR="00221317" w:rsidRPr="000A358B">
        <w:t xml:space="preserve"> </w:t>
      </w:r>
      <w:r w:rsidR="000B266D" w:rsidRPr="000A358B">
        <w:t>nałoż</w:t>
      </w:r>
      <w:r w:rsidR="0037331C" w:rsidRPr="000A358B">
        <w:t>enia</w:t>
      </w:r>
      <w:r w:rsidR="000B266D" w:rsidRPr="000A358B">
        <w:t xml:space="preserve"> kary pieniężnej</w:t>
      </w:r>
      <w:r w:rsidR="000D70A7">
        <w:t xml:space="preserve"> za naruszenie obowiązku uiszczenia opłaty elektronicznej</w:t>
      </w:r>
      <w:r w:rsidR="000B266D" w:rsidRPr="000A358B">
        <w:t>.</w:t>
      </w:r>
    </w:p>
    <w:p w14:paraId="4C00965D" w14:textId="77777777" w:rsidR="007E6D9D" w:rsidRPr="007E6D9D" w:rsidRDefault="007E6D9D" w:rsidP="007E6D9D">
      <w:pPr>
        <w:pStyle w:val="ZUSTzmustartykuempunktem"/>
      </w:pPr>
      <w:r>
        <w:t>4</w:t>
      </w:r>
      <w:r w:rsidR="00B767EE" w:rsidRPr="000A358B">
        <w:t xml:space="preserve">. </w:t>
      </w:r>
      <w:r w:rsidRPr="007E6D9D">
        <w:t xml:space="preserve">Zawiadomienie </w:t>
      </w:r>
      <w:r w:rsidR="002D3F9D">
        <w:t xml:space="preserve">KPK </w:t>
      </w:r>
      <w:r w:rsidRPr="007E6D9D">
        <w:t xml:space="preserve">nie zawiera danych osobowych innych niż wymienione w art. 13mc ust. 1 pkt 2. </w:t>
      </w:r>
    </w:p>
    <w:p w14:paraId="75B55697" w14:textId="679BCD54" w:rsidR="003D4CFF" w:rsidRDefault="007E6D9D" w:rsidP="003952D2">
      <w:pPr>
        <w:pStyle w:val="ZUSTzmustartykuempunktem"/>
      </w:pPr>
      <w:r>
        <w:t>5.</w:t>
      </w:r>
      <w:r w:rsidR="003952D2">
        <w:t xml:space="preserve"> </w:t>
      </w:r>
      <w:r w:rsidR="00753B72" w:rsidRPr="000A358B">
        <w:t>Do zawiadomienia</w:t>
      </w:r>
      <w:r w:rsidR="006B005A">
        <w:t xml:space="preserve"> </w:t>
      </w:r>
      <w:r w:rsidR="002D3F9D">
        <w:t xml:space="preserve">KPK </w:t>
      </w:r>
      <w:r w:rsidR="00753B72" w:rsidRPr="000A358B">
        <w:t xml:space="preserve">dołącza się jego tłumaczenie </w:t>
      </w:r>
      <w:r w:rsidR="003D4CFF" w:rsidRPr="000A358B">
        <w:t>na język</w:t>
      </w:r>
      <w:r w:rsidR="00105559">
        <w:t xml:space="preserve">, w którym sporządzono dokument rejestracyjny pojazdu, </w:t>
      </w:r>
      <w:r w:rsidR="0031053A">
        <w:t>lub</w:t>
      </w:r>
      <w:r w:rsidR="00105559">
        <w:t xml:space="preserve"> </w:t>
      </w:r>
      <w:r w:rsidR="0065000C">
        <w:t xml:space="preserve">tłumaczenie </w:t>
      </w:r>
      <w:r w:rsidR="00105559">
        <w:t>na jeden</w:t>
      </w:r>
      <w:r w:rsidR="00105559" w:rsidRPr="00105559">
        <w:t xml:space="preserve"> z języków urzędowych państwa </w:t>
      </w:r>
      <w:r w:rsidR="003D4CFF" w:rsidRPr="000A358B">
        <w:t>członkowskiego</w:t>
      </w:r>
      <w:r w:rsidR="00C62730" w:rsidRPr="000A358B">
        <w:t xml:space="preserve"> Unii Europejskiej</w:t>
      </w:r>
      <w:r w:rsidR="003D4CFF" w:rsidRPr="000A358B">
        <w:t xml:space="preserve">, w którym zarejestrowano pojazd </w:t>
      </w:r>
      <w:r w:rsidR="001B2CDA" w:rsidRPr="000A358B">
        <w:t>wskazany w zapytaniu</w:t>
      </w:r>
      <w:r w:rsidR="00993BF2">
        <w:t xml:space="preserve"> krajowym</w:t>
      </w:r>
      <w:r w:rsidR="003D4CFF" w:rsidRPr="000A358B">
        <w:t xml:space="preserve">. Wątpliwości </w:t>
      </w:r>
      <w:r w:rsidR="0031053A">
        <w:t xml:space="preserve">co do treści zawiadomienia </w:t>
      </w:r>
      <w:r w:rsidR="003D4CFF" w:rsidRPr="000A358B">
        <w:t xml:space="preserve">rozstrzygane są na podstawie </w:t>
      </w:r>
      <w:r w:rsidR="0031053A">
        <w:t>dokumentu</w:t>
      </w:r>
      <w:r w:rsidR="003D4CFF" w:rsidRPr="000A358B">
        <w:t xml:space="preserve"> sporządzonego w języku polskim.</w:t>
      </w:r>
    </w:p>
    <w:p w14:paraId="48C7E846" w14:textId="03BF8FE7" w:rsidR="0063466D" w:rsidRDefault="00C95905" w:rsidP="0063466D">
      <w:pPr>
        <w:pStyle w:val="ZUSTzmustartykuempunktem"/>
      </w:pPr>
      <w:r>
        <w:t>6</w:t>
      </w:r>
      <w:r w:rsidR="000826E3">
        <w:t xml:space="preserve">. </w:t>
      </w:r>
      <w:r w:rsidR="0063466D">
        <w:t>Obowiązek tłumaczenia</w:t>
      </w:r>
      <w:r w:rsidR="006B005A">
        <w:t xml:space="preserve"> zawiadomienia </w:t>
      </w:r>
      <w:r w:rsidR="002D3F9D">
        <w:t xml:space="preserve">KPK </w:t>
      </w:r>
      <w:r w:rsidR="0063466D">
        <w:t xml:space="preserve">nie obejmuje dokumentów, które są </w:t>
      </w:r>
      <w:r w:rsidR="006B005A">
        <w:t xml:space="preserve">do niego </w:t>
      </w:r>
      <w:r w:rsidR="0063466D">
        <w:t>załączane</w:t>
      </w:r>
      <w:r w:rsidR="0065000C">
        <w:t xml:space="preserve"> </w:t>
      </w:r>
      <w:r w:rsidR="0031053A" w:rsidRPr="0031053A">
        <w:t>przez Głównego Inspektora Transportu Drogowego</w:t>
      </w:r>
      <w:r w:rsidR="0063466D">
        <w:t xml:space="preserve">.  </w:t>
      </w:r>
    </w:p>
    <w:p w14:paraId="3826A45D" w14:textId="129CCDBA" w:rsidR="0063466D" w:rsidRPr="0063466D" w:rsidRDefault="00C95905" w:rsidP="0063466D">
      <w:pPr>
        <w:pStyle w:val="ZUSTzmustartykuempunktem"/>
      </w:pPr>
      <w:r>
        <w:t>7</w:t>
      </w:r>
      <w:r w:rsidR="0063466D">
        <w:t xml:space="preserve">. </w:t>
      </w:r>
      <w:r w:rsidR="00993BF2">
        <w:t xml:space="preserve">Z wyjątkiem określonym w ust. </w:t>
      </w:r>
      <w:r>
        <w:t>5</w:t>
      </w:r>
      <w:r w:rsidR="00993BF2">
        <w:t>, w</w:t>
      </w:r>
      <w:r w:rsidR="0063466D" w:rsidRPr="0063466D">
        <w:t xml:space="preserve"> postępowaniu wszczętym na podstawie zawiadomienia</w:t>
      </w:r>
      <w:r w:rsidR="002D3F9D">
        <w:t xml:space="preserve"> KPK</w:t>
      </w:r>
      <w:r w:rsidR="0063466D" w:rsidRPr="0063466D">
        <w:t>,</w:t>
      </w:r>
      <w:r w:rsidR="0063466D">
        <w:t xml:space="preserve"> Główny Inspektor Transportu Drogowego dokonuje</w:t>
      </w:r>
      <w:r w:rsidR="0063466D" w:rsidRPr="0063466D">
        <w:t xml:space="preserve"> czynności</w:t>
      </w:r>
      <w:r w:rsidR="006B005A">
        <w:t>, w tym sporządza decyzje, postanowienia i inne pisma procesowe,</w:t>
      </w:r>
      <w:r w:rsidR="0063466D" w:rsidRPr="0063466D">
        <w:t xml:space="preserve"> </w:t>
      </w:r>
      <w:r w:rsidR="0063466D">
        <w:t>w języku polskim</w:t>
      </w:r>
      <w:r w:rsidR="0063466D" w:rsidRPr="0063466D">
        <w:t>.</w:t>
      </w:r>
      <w:r w:rsidR="0063466D">
        <w:t xml:space="preserve"> </w:t>
      </w:r>
      <w:r w:rsidR="0063466D" w:rsidRPr="0063466D">
        <w:t xml:space="preserve">Przepis stosuje się </w:t>
      </w:r>
      <w:r w:rsidR="0063466D">
        <w:t xml:space="preserve">również </w:t>
      </w:r>
      <w:r w:rsidR="0063466D" w:rsidRPr="0063466D">
        <w:t>do podań i innych pism składanych</w:t>
      </w:r>
      <w:r w:rsidR="0063466D">
        <w:t xml:space="preserve"> Głównemu Inspektorowi Transportu Drogowego w tym postępowaniu</w:t>
      </w:r>
      <w:r w:rsidR="0063466D" w:rsidRPr="0063466D">
        <w:t>.</w:t>
      </w:r>
    </w:p>
    <w:p w14:paraId="3D7C62F2" w14:textId="0127BF0C" w:rsidR="00270F00" w:rsidRDefault="00C95905" w:rsidP="00BB62E4">
      <w:pPr>
        <w:pStyle w:val="ZUSTzmustartykuempunktem"/>
      </w:pPr>
      <w:r>
        <w:t>8</w:t>
      </w:r>
      <w:r w:rsidR="00270F00" w:rsidRPr="00270F00">
        <w:t xml:space="preserve">. </w:t>
      </w:r>
      <w:r w:rsidR="003A32D9">
        <w:t xml:space="preserve">Zawiadomienie </w:t>
      </w:r>
      <w:r w:rsidR="002D3F9D">
        <w:t xml:space="preserve">KPK </w:t>
      </w:r>
      <w:r w:rsidR="003A32D9">
        <w:t xml:space="preserve">doręcza się </w:t>
      </w:r>
      <w:r w:rsidR="00F52BF0">
        <w:t>właścicielowi albo posiadaczowi pojazdu</w:t>
      </w:r>
      <w:r w:rsidR="003A32D9">
        <w:t xml:space="preserve">, którego dane ustalono </w:t>
      </w:r>
      <w:r w:rsidR="00F52BF0">
        <w:t>w wyniku transgranicznej wymiany informacji</w:t>
      </w:r>
      <w:r w:rsidR="003A32D9" w:rsidRPr="003A32D9">
        <w:t>,</w:t>
      </w:r>
      <w:r w:rsidR="003A32D9">
        <w:t xml:space="preserve"> </w:t>
      </w:r>
      <w:r w:rsidR="00270F00" w:rsidRPr="00270F00">
        <w:t>przez operatora pocztowego w rozumieniu ustawy z dnia 23 listopada 2012 r. - Prawo pocztowe</w:t>
      </w:r>
      <w:r w:rsidR="00AB54A3">
        <w:t xml:space="preserve"> </w:t>
      </w:r>
      <w:r w:rsidR="00AB54A3" w:rsidRPr="00AB54A3">
        <w:t>(Dz. U. z 202</w:t>
      </w:r>
      <w:r w:rsidR="00476323">
        <w:t>2 r. poz. 896</w:t>
      </w:r>
      <w:r w:rsidR="00AB54A3" w:rsidRPr="00AB54A3">
        <w:t>)</w:t>
      </w:r>
      <w:r w:rsidR="00270F00" w:rsidRPr="00270F00">
        <w:t>.</w:t>
      </w:r>
      <w:r w:rsidR="003A32D9">
        <w:t xml:space="preserve"> </w:t>
      </w:r>
    </w:p>
    <w:p w14:paraId="67ECAB9D" w14:textId="6CD8D44C" w:rsidR="00266585" w:rsidRDefault="00C95905" w:rsidP="00BB62E4">
      <w:pPr>
        <w:pStyle w:val="ZUSTzmustartykuempunktem"/>
      </w:pPr>
      <w:r>
        <w:lastRenderedPageBreak/>
        <w:t>9</w:t>
      </w:r>
      <w:r w:rsidR="00266585">
        <w:t>. W z</w:t>
      </w:r>
      <w:r w:rsidR="000078A0">
        <w:t>akresie nieuregulowanym w ust. 3</w:t>
      </w:r>
      <w:r w:rsidR="00266585">
        <w:t>-</w:t>
      </w:r>
      <w:r w:rsidR="00D21E7F">
        <w:t>8</w:t>
      </w:r>
      <w:r w:rsidR="00266585">
        <w:t xml:space="preserve"> do p</w:t>
      </w:r>
      <w:r w:rsidR="00266585" w:rsidRPr="00266585">
        <w:t>ostępowania w sprawie nałożenia kary pieniężnej</w:t>
      </w:r>
      <w:r w:rsidR="00993BF2" w:rsidRPr="00993BF2">
        <w:t xml:space="preserve"> </w:t>
      </w:r>
      <w:r w:rsidR="00993BF2">
        <w:t>za naruszenie obowiąz</w:t>
      </w:r>
      <w:r w:rsidR="00993BF2" w:rsidRPr="00993BF2">
        <w:t>k</w:t>
      </w:r>
      <w:r w:rsidR="00993BF2">
        <w:t>u</w:t>
      </w:r>
      <w:r w:rsidR="00993BF2" w:rsidRPr="00993BF2">
        <w:t xml:space="preserve"> uiszczenia opłaty elektronicznej</w:t>
      </w:r>
      <w:r w:rsidR="00993BF2">
        <w:t xml:space="preserve"> </w:t>
      </w:r>
      <w:r w:rsidR="00266585">
        <w:t>stosuje się przepisy ustawy z dnia 14 czerwca 1960</w:t>
      </w:r>
      <w:r w:rsidR="007C2777">
        <w:t xml:space="preserve"> r.</w:t>
      </w:r>
      <w:r w:rsidR="00266585">
        <w:t xml:space="preserve"> - Kodeks postępowania administracyjnego.</w:t>
      </w:r>
    </w:p>
    <w:p w14:paraId="05DF9926" w14:textId="75EB40A3" w:rsidR="00E37B7E" w:rsidRDefault="00E37B7E" w:rsidP="00BB62E4">
      <w:pPr>
        <w:pStyle w:val="ZUSTzmustartykuempunktem"/>
      </w:pPr>
      <w:r>
        <w:t>1</w:t>
      </w:r>
      <w:r w:rsidR="00C95905">
        <w:t>0</w:t>
      </w:r>
      <w:r>
        <w:t>.</w:t>
      </w:r>
      <w:r w:rsidR="00730C2C">
        <w:t xml:space="preserve"> </w:t>
      </w:r>
      <w:r>
        <w:t>Minister właściwy do spraw transportu określi</w:t>
      </w:r>
      <w:r w:rsidR="00730C2C">
        <w:t>,</w:t>
      </w:r>
      <w:r>
        <w:t xml:space="preserve"> w drodze rozporządzenia</w:t>
      </w:r>
      <w:r w:rsidR="00730C2C">
        <w:t>, wzór zawiadomienia KPK mając na względzie wzór formularza określony w załączniku II do dyrektywy 2019/520.</w:t>
      </w:r>
    </w:p>
    <w:p w14:paraId="7D808DBC" w14:textId="77777777" w:rsidR="00294695" w:rsidRDefault="00294695" w:rsidP="00A70E87">
      <w:pPr>
        <w:pStyle w:val="ZARTzmartartykuempunktem"/>
      </w:pPr>
      <w:r>
        <w:t xml:space="preserve">Art. 13mg. 1. Główny Inspektor Transportu Drogowego jest uprawniony do zatrzymania pojazdu, o którym mowa w art. 13ma ust. 1 pkt 2, </w:t>
      </w:r>
      <w:r w:rsidR="000078A0">
        <w:t>jeśli</w:t>
      </w:r>
      <w:r>
        <w:t xml:space="preserve"> </w:t>
      </w:r>
      <w:r w:rsidR="002D3F9D">
        <w:t xml:space="preserve">skierował do </w:t>
      </w:r>
      <w:r w:rsidR="000078A0">
        <w:t xml:space="preserve">jego </w:t>
      </w:r>
      <w:r w:rsidR="002D3F9D">
        <w:t>właści</w:t>
      </w:r>
      <w:r w:rsidR="000078A0">
        <w:t xml:space="preserve">ciela albo posiadacza </w:t>
      </w:r>
      <w:r w:rsidR="002D3F9D">
        <w:t xml:space="preserve">zawiadomienie KPK albo </w:t>
      </w:r>
      <w:r>
        <w:t xml:space="preserve">nałożył </w:t>
      </w:r>
      <w:r w:rsidR="002D3F9D">
        <w:t xml:space="preserve">na ten podmiot </w:t>
      </w:r>
      <w:r>
        <w:t>karę pieniężną za naruszenie obowiązku uiszczenia opłaty elektronicznej, w celu pobrania:</w:t>
      </w:r>
    </w:p>
    <w:p w14:paraId="47CA4E1F" w14:textId="77777777" w:rsidR="002D3F9D" w:rsidRDefault="00294695" w:rsidP="00A70E87">
      <w:pPr>
        <w:pStyle w:val="ZPKTzmpktartykuempunktem"/>
      </w:pPr>
      <w:r>
        <w:t xml:space="preserve">1) kaucji </w:t>
      </w:r>
      <w:r w:rsidR="00A70E87">
        <w:t xml:space="preserve">w wysokości odpowiadającej przewidywanej karze pieniężnej </w:t>
      </w:r>
      <w:r>
        <w:t>- w przypadku gdy</w:t>
      </w:r>
      <w:r w:rsidR="002D3F9D">
        <w:t xml:space="preserve"> decyzja w sprawie nałożenia kary:</w:t>
      </w:r>
    </w:p>
    <w:p w14:paraId="3723D999" w14:textId="77777777" w:rsidR="002D3F9D" w:rsidRDefault="002D3F9D" w:rsidP="002D3F9D">
      <w:pPr>
        <w:pStyle w:val="ZLITwPKTzmlitwpktartykuempunktem"/>
      </w:pPr>
      <w:r>
        <w:t>a) nie została jeszcze wydana, albo</w:t>
      </w:r>
    </w:p>
    <w:p w14:paraId="755F905B" w14:textId="77777777" w:rsidR="00F52BF0" w:rsidRDefault="002D3F9D" w:rsidP="002D3F9D">
      <w:pPr>
        <w:pStyle w:val="ZLITwPKTzmlitwpktartykuempunktem"/>
      </w:pPr>
      <w:r>
        <w:t>b)</w:t>
      </w:r>
      <w:r w:rsidR="00294695">
        <w:t xml:space="preserve"> </w:t>
      </w:r>
      <w:r>
        <w:t>została wydana, lecz nie</w:t>
      </w:r>
      <w:r w:rsidR="00A70E87">
        <w:t xml:space="preserve"> jest </w:t>
      </w:r>
      <w:r w:rsidR="00294695">
        <w:t>ostateczna</w:t>
      </w:r>
      <w:r w:rsidR="00F52BF0">
        <w:t>, albo</w:t>
      </w:r>
    </w:p>
    <w:p w14:paraId="6E31E1BA" w14:textId="77777777" w:rsidR="00294695" w:rsidRDefault="002D3F9D" w:rsidP="002D3F9D">
      <w:pPr>
        <w:pStyle w:val="ZLITwPKTzmlitwpktartykuempunktem"/>
      </w:pPr>
      <w:r>
        <w:t xml:space="preserve">c) </w:t>
      </w:r>
      <w:r w:rsidR="00F52BF0">
        <w:t>jest ostateczna, lecz jej wykonanie zostało wstrzymane przez sąd  administracyjny</w:t>
      </w:r>
      <w:r w:rsidR="00A70E87">
        <w:t>;</w:t>
      </w:r>
    </w:p>
    <w:p w14:paraId="0AAD815A" w14:textId="77777777" w:rsidR="00294695" w:rsidRDefault="00F52BF0" w:rsidP="00A70E87">
      <w:pPr>
        <w:pStyle w:val="ZPKTzmpktartykuempunktem"/>
      </w:pPr>
      <w:r>
        <w:t xml:space="preserve">2) </w:t>
      </w:r>
      <w:r w:rsidR="00294695">
        <w:t xml:space="preserve">kary pieniężnej - w przypadku gdy decyzja w sprawie nałożenia kary jest ostateczna, </w:t>
      </w:r>
      <w:r>
        <w:t>a</w:t>
      </w:r>
      <w:r w:rsidR="00294695">
        <w:t xml:space="preserve"> jej wykonanie </w:t>
      </w:r>
      <w:r>
        <w:t xml:space="preserve">nie </w:t>
      </w:r>
      <w:r w:rsidR="00294695">
        <w:t xml:space="preserve">zostało wstrzymane </w:t>
      </w:r>
      <w:r w:rsidR="00FF5A6C">
        <w:t>przez sąd administracyjny.</w:t>
      </w:r>
    </w:p>
    <w:p w14:paraId="3D481903" w14:textId="55C9C6A8" w:rsidR="00294695" w:rsidRDefault="00A70E87" w:rsidP="00E043A4">
      <w:pPr>
        <w:pStyle w:val="ZUSTzmustartykuempunktem"/>
      </w:pPr>
      <w:r>
        <w:t xml:space="preserve">2. </w:t>
      </w:r>
      <w:r w:rsidR="00E17667">
        <w:t>W celu ujawnie</w:t>
      </w:r>
      <w:r w:rsidR="00FF5A6C">
        <w:t>nia przejazdów pojazdów,</w:t>
      </w:r>
      <w:r w:rsidR="0007511A">
        <w:t xml:space="preserve"> o</w:t>
      </w:r>
      <w:r w:rsidR="00FF5A6C">
        <w:t xml:space="preserve"> których mowa w ust. 1, </w:t>
      </w:r>
      <w:r w:rsidR="00E17667">
        <w:t xml:space="preserve">Główny Inspektor Transportu Drogowego </w:t>
      </w:r>
      <w:r w:rsidR="00FC23BE">
        <w:t xml:space="preserve">może wykorzystywać </w:t>
      </w:r>
      <w:r w:rsidR="00FC23BE" w:rsidRPr="00FC23BE">
        <w:t>System Poboru Opłaty Elektronicznej KAS</w:t>
      </w:r>
      <w:r w:rsidR="00FC23BE">
        <w:t>, w tym</w:t>
      </w:r>
      <w:r w:rsidR="00FF5A6C">
        <w:t xml:space="preserve"> urządzenia służące do kontroli prawidłowości uiszczenia opł</w:t>
      </w:r>
      <w:r w:rsidR="00FC23BE">
        <w:t>aty elektronicznej</w:t>
      </w:r>
      <w:r w:rsidR="00E17667" w:rsidRPr="00E17667">
        <w:t>.</w:t>
      </w:r>
    </w:p>
    <w:p w14:paraId="11F44E3A" w14:textId="4486088E" w:rsidR="00FC23BE" w:rsidRDefault="00FF5A6C" w:rsidP="00707660">
      <w:pPr>
        <w:pStyle w:val="ZUSTzmustartykuempunktem"/>
      </w:pPr>
      <w:r>
        <w:t>3. Do wykonywani</w:t>
      </w:r>
      <w:r w:rsidR="004331E5">
        <w:t>a</w:t>
      </w:r>
      <w:r>
        <w:t xml:space="preserve"> </w:t>
      </w:r>
      <w:r w:rsidR="00FC23BE">
        <w:t>przez Głównego Inspektora Transportu Drogowego  uprawnień</w:t>
      </w:r>
      <w:r>
        <w:t>, o któ</w:t>
      </w:r>
      <w:r w:rsidR="00FC23BE">
        <w:t>rych</w:t>
      </w:r>
      <w:r>
        <w:t xml:space="preserve"> mowa w ust. 1, </w:t>
      </w:r>
      <w:r w:rsidR="00E17667">
        <w:t xml:space="preserve">przepisy art. 51 ust. 5-7a, art. 54 ust. 2a, art. 55- 55c, art. 57, art. 66, art. 67 oraz art. 69-74 </w:t>
      </w:r>
      <w:r>
        <w:t>ustawy z dnia 6 września 2001 r. o transporcie drogowym</w:t>
      </w:r>
      <w:r w:rsidR="00E17667">
        <w:t xml:space="preserve"> </w:t>
      </w:r>
      <w:r w:rsidR="00FE5298">
        <w:t>(Dz. U. z 202</w:t>
      </w:r>
      <w:r w:rsidR="00AD2A22">
        <w:t>2</w:t>
      </w:r>
      <w:r w:rsidR="00FE5298">
        <w:t xml:space="preserve"> r. poz. </w:t>
      </w:r>
      <w:r w:rsidR="00AD2A22">
        <w:t>180</w:t>
      </w:r>
      <w:r w:rsidR="00476323">
        <w:t xml:space="preserve"> i</w:t>
      </w:r>
      <w:r w:rsidR="00AD2A22">
        <w:t xml:space="preserve"> 209</w:t>
      </w:r>
      <w:r w:rsidR="007305F8" w:rsidRPr="00F075BA">
        <w:t>)</w:t>
      </w:r>
      <w:r w:rsidR="000D70A7">
        <w:t xml:space="preserve"> oraz przepisy wydane na podstawie art. 13l ust. 2</w:t>
      </w:r>
      <w:r w:rsidR="007305F8" w:rsidRPr="007305F8">
        <w:t xml:space="preserve"> </w:t>
      </w:r>
      <w:r w:rsidR="00E17667">
        <w:t>stosuje się odpowiednio</w:t>
      </w:r>
      <w:r>
        <w:t>.</w:t>
      </w:r>
    </w:p>
    <w:p w14:paraId="6469BB25" w14:textId="77777777" w:rsidR="00707660" w:rsidRPr="00707660" w:rsidRDefault="00707660" w:rsidP="00707660">
      <w:pPr>
        <w:pStyle w:val="ZUSTzmustartykuempunktem"/>
      </w:pPr>
      <w:r>
        <w:t>4</w:t>
      </w:r>
      <w:r w:rsidRPr="00707660">
        <w:t xml:space="preserve">. Kaucję </w:t>
      </w:r>
      <w:r>
        <w:t xml:space="preserve">albo karę pieniężną, o których mowa w ust. 1, </w:t>
      </w:r>
      <w:r w:rsidRPr="00707660">
        <w:t>pobiera się w formie:</w:t>
      </w:r>
    </w:p>
    <w:p w14:paraId="473D5D7F" w14:textId="77777777" w:rsidR="00707660" w:rsidRPr="00707660" w:rsidRDefault="00707660" w:rsidP="00ED1C3D">
      <w:pPr>
        <w:pStyle w:val="ZPKTzmpktartykuempunktem"/>
      </w:pPr>
      <w:r w:rsidRPr="00707660">
        <w:t>1) gotówkowej, za pokwitowaniem na druku ścisłego zarachowania</w:t>
      </w:r>
      <w:r w:rsidR="002735CF">
        <w:t>;</w:t>
      </w:r>
    </w:p>
    <w:p w14:paraId="1838AFEC" w14:textId="77777777" w:rsidR="00707660" w:rsidRPr="00707660" w:rsidRDefault="00707660" w:rsidP="00ED1C3D">
      <w:pPr>
        <w:pStyle w:val="ZPKTzmpktartykuempunktem"/>
      </w:pPr>
      <w:r w:rsidRPr="00707660">
        <w:t>2) bezgotówkowej, za pomocą karty płatniczej, przy czym koszty związane z autoryzacją transakcji i przekazem środków ponosi obowiązany podmiot, lub</w:t>
      </w:r>
    </w:p>
    <w:p w14:paraId="51C1C1F5" w14:textId="77777777" w:rsidR="00707660" w:rsidRPr="00707660" w:rsidRDefault="00707660" w:rsidP="00ED1C3D">
      <w:pPr>
        <w:pStyle w:val="ZPKTzmpktartykuempunktem"/>
      </w:pPr>
      <w:r w:rsidRPr="00707660">
        <w:t xml:space="preserve">3) przelewu na wyodrębniony rachunek bankowy </w:t>
      </w:r>
      <w:r>
        <w:t>Głównego Inspektora Transportu Drogowego</w:t>
      </w:r>
      <w:r w:rsidRPr="00707660">
        <w:t xml:space="preserve">, przy czym koszty przelewu ponosi obowiązany podmiot. </w:t>
      </w:r>
    </w:p>
    <w:p w14:paraId="113AA9F3" w14:textId="77777777" w:rsidR="00707660" w:rsidRDefault="00707660" w:rsidP="00707660">
      <w:pPr>
        <w:pStyle w:val="ZUSTzmustartykuempunktem"/>
      </w:pPr>
      <w:r>
        <w:lastRenderedPageBreak/>
        <w:t>5</w:t>
      </w:r>
      <w:r w:rsidRPr="00707660">
        <w:t xml:space="preserve">. </w:t>
      </w:r>
      <w:r w:rsidR="0031399F">
        <w:t>Do poboru kaucji</w:t>
      </w:r>
      <w:r w:rsidR="00AD075D">
        <w:t>, o której mowa w ust. 1 pkt 1,</w:t>
      </w:r>
      <w:r w:rsidR="0031399F">
        <w:t xml:space="preserve"> przepisy art. 13m ust. 4-6 stosuje się odpowiednio</w:t>
      </w:r>
      <w:r w:rsidRPr="00707660">
        <w:t>.</w:t>
      </w:r>
    </w:p>
    <w:p w14:paraId="12968FDE" w14:textId="77777777" w:rsidR="006D366F" w:rsidRPr="00707660" w:rsidRDefault="006D366F" w:rsidP="00707660">
      <w:pPr>
        <w:pStyle w:val="ZUSTzmustartykuempunktem"/>
      </w:pPr>
      <w:r>
        <w:t>6. Do poboru kary pieniężnej</w:t>
      </w:r>
      <w:r w:rsidR="00AD075D">
        <w:t>, o której mowa w ust. 1 pkt 2,</w:t>
      </w:r>
      <w:r>
        <w:t xml:space="preserve"> przepisu art. 13m ust. 1 zdanie pierwsze nie stosuje się.</w:t>
      </w:r>
    </w:p>
    <w:p w14:paraId="351A0127" w14:textId="77777777" w:rsidR="00707660" w:rsidRPr="00707660" w:rsidRDefault="006D366F" w:rsidP="00707660">
      <w:pPr>
        <w:pStyle w:val="ZUSTzmustartykuempunktem"/>
      </w:pPr>
      <w:r>
        <w:t>7</w:t>
      </w:r>
      <w:r w:rsidR="00707660" w:rsidRPr="00707660">
        <w:t xml:space="preserve">. Jeśli w </w:t>
      </w:r>
      <w:r w:rsidR="00707660">
        <w:t>sytuacji, o której mowa w ust. 1</w:t>
      </w:r>
      <w:r w:rsidR="00707660" w:rsidRPr="00707660">
        <w:t>, nie pobrano kaucji</w:t>
      </w:r>
      <w:r w:rsidR="00707660">
        <w:t xml:space="preserve"> albo kary pieniężnej</w:t>
      </w:r>
      <w:r w:rsidR="00707660" w:rsidRPr="00707660">
        <w:t xml:space="preserve">, </w:t>
      </w:r>
      <w:r w:rsidR="00707660">
        <w:t>Główny Inspektor Transportu D</w:t>
      </w:r>
      <w:r w:rsidR="002B649E">
        <w:t>rogowego</w:t>
      </w:r>
      <w:r w:rsidR="00707660" w:rsidRPr="00707660">
        <w:t xml:space="preserve"> kieruje lub usuwa pojazd, na koszt podmiotu obowiązanego, na najbliższy parking strzeżony, o którym mowa w </w:t>
      </w:r>
      <w:r w:rsidR="00707660" w:rsidRPr="00F075BA">
        <w:t>art. 130a ust. 5c</w:t>
      </w:r>
      <w:r w:rsidR="00707660" w:rsidRPr="00707660">
        <w:t xml:space="preserve"> ustawy z dnia 20 czerwca 1997 r. - Prawo o ruchu drogowym.</w:t>
      </w:r>
    </w:p>
    <w:p w14:paraId="41AB1646" w14:textId="77777777" w:rsidR="00707660" w:rsidRPr="00707660" w:rsidRDefault="006D366F" w:rsidP="00707660">
      <w:pPr>
        <w:pStyle w:val="ZUSTzmustartykuempunktem"/>
      </w:pPr>
      <w:r>
        <w:t>8</w:t>
      </w:r>
      <w:r w:rsidR="00707660" w:rsidRPr="00707660">
        <w:t xml:space="preserve">. W zakresie postępowania w związku z usuwaniem pojazdu stosuje się odpowiednio przepisy </w:t>
      </w:r>
      <w:r w:rsidR="00707660" w:rsidRPr="00F075BA">
        <w:t>art. 130a</w:t>
      </w:r>
      <w:r w:rsidR="00707660" w:rsidRPr="00707660">
        <w:t xml:space="preserve"> ustawy z dnia 20 czerwca 1997 r. - Prawo o ruchu drogowym.</w:t>
      </w:r>
    </w:p>
    <w:p w14:paraId="5B8264DA" w14:textId="77777777" w:rsidR="00707660" w:rsidRPr="00707660" w:rsidRDefault="006D366F" w:rsidP="00707660">
      <w:pPr>
        <w:pStyle w:val="ZUSTzmustartykuempunktem"/>
      </w:pPr>
      <w:r>
        <w:t>9</w:t>
      </w:r>
      <w:r w:rsidR="00707660" w:rsidRPr="00707660">
        <w:t xml:space="preserve">. Zwrot pojazdu z parkingu następuje po </w:t>
      </w:r>
      <w:r w:rsidR="00707660">
        <w:t>uiszczeniu kaucji albo kary pieniężnej, o których mowa w ust. 1</w:t>
      </w:r>
      <w:r w:rsidR="00707660" w:rsidRPr="00707660">
        <w:t>, na z</w:t>
      </w:r>
      <w:r w:rsidR="000D70A7">
        <w:t>asadach określonych w ust. 4</w:t>
      </w:r>
      <w:r w:rsidR="00707660" w:rsidRPr="00707660">
        <w:t>.</w:t>
      </w:r>
    </w:p>
    <w:p w14:paraId="3463EED7" w14:textId="77777777" w:rsidR="002B649E" w:rsidRDefault="006D366F" w:rsidP="00707660">
      <w:pPr>
        <w:pStyle w:val="ZUSTzmustartykuempunktem"/>
      </w:pPr>
      <w:r>
        <w:t>10</w:t>
      </w:r>
      <w:r w:rsidR="00707660" w:rsidRPr="00707660">
        <w:t>. Jeżeli kara pieniężna</w:t>
      </w:r>
      <w:r w:rsidR="002B649E">
        <w:t xml:space="preserve"> </w:t>
      </w:r>
      <w:r w:rsidR="00707660" w:rsidRPr="00707660">
        <w:t>nie zostanie uiszczona lub pojazd nie zostanie odebrany z parkingu</w:t>
      </w:r>
      <w:r w:rsidR="002B649E">
        <w:t>,</w:t>
      </w:r>
      <w:r w:rsidR="00707660" w:rsidRPr="00707660">
        <w:t xml:space="preserve"> w ciągu 30 dni od dnia, w którym</w:t>
      </w:r>
      <w:r w:rsidR="002B649E">
        <w:t>:</w:t>
      </w:r>
    </w:p>
    <w:p w14:paraId="78CE7A4E" w14:textId="77777777" w:rsidR="002B649E" w:rsidRDefault="002B649E" w:rsidP="0031399F">
      <w:pPr>
        <w:pStyle w:val="ZPKTzmpktartykuempunktem"/>
      </w:pPr>
      <w:r>
        <w:t>1)</w:t>
      </w:r>
      <w:r w:rsidR="00707660" w:rsidRPr="00707660">
        <w:t xml:space="preserve"> decyzja w sprawie nałożenia kary stała się ostateczna</w:t>
      </w:r>
      <w:r>
        <w:t xml:space="preserve"> - w przypadku, o którym mowa w ust. 1 pkt 1, albo</w:t>
      </w:r>
    </w:p>
    <w:p w14:paraId="2436F820" w14:textId="77777777" w:rsidR="002B649E" w:rsidRDefault="002B649E" w:rsidP="0031399F">
      <w:pPr>
        <w:pStyle w:val="ZPKTzmpktartykuempunktem"/>
      </w:pPr>
      <w:r>
        <w:t>2) pojazd został zatrzymany - w przypadku, o którym mowa w ust. 1 pkt 2</w:t>
      </w:r>
    </w:p>
    <w:p w14:paraId="6BD9ABC7" w14:textId="77777777" w:rsidR="00707660" w:rsidRDefault="002B649E" w:rsidP="0031399F">
      <w:pPr>
        <w:pStyle w:val="ZCZWSPPKTzmczciwsppktartykuempunktem"/>
      </w:pPr>
      <w:r>
        <w:t xml:space="preserve">- </w:t>
      </w:r>
      <w:r w:rsidR="00707660" w:rsidRPr="00707660">
        <w:t>stosuje się odpowiednio przepisy działu II rozdziału 6 ustawy z dnia 17 czerwca 1966 r. o postępowaniu egzekucyjnym w administracji</w:t>
      </w:r>
      <w:r w:rsidR="0031399F">
        <w:t xml:space="preserve"> </w:t>
      </w:r>
      <w:r w:rsidR="00707660" w:rsidRPr="00707660">
        <w:t xml:space="preserve">dotyczące egzekucji należności pieniężnych z ruchomości. </w:t>
      </w:r>
    </w:p>
    <w:p w14:paraId="189FEE6D" w14:textId="77777777" w:rsidR="00294695" w:rsidRDefault="006D366F" w:rsidP="00E043A4">
      <w:pPr>
        <w:pStyle w:val="ZUSTzmustartykuempunktem"/>
      </w:pPr>
      <w:r>
        <w:t>11</w:t>
      </w:r>
      <w:r w:rsidR="0031399F">
        <w:t xml:space="preserve">. </w:t>
      </w:r>
      <w:r w:rsidR="00294695">
        <w:t>Przepisów ust. 1-</w:t>
      </w:r>
      <w:r>
        <w:t>10</w:t>
      </w:r>
      <w:r w:rsidR="00294695">
        <w:t xml:space="preserve"> nie stosuje się w przypadku gdy właścicielem lub posiadaczem pojazdu </w:t>
      </w:r>
      <w:r w:rsidR="000D70A7">
        <w:t>w chwili</w:t>
      </w:r>
      <w:r w:rsidR="00AD075D">
        <w:t xml:space="preserve"> </w:t>
      </w:r>
      <w:r w:rsidR="000D70A7">
        <w:t xml:space="preserve">jego </w:t>
      </w:r>
      <w:r w:rsidR="00AD075D">
        <w:t xml:space="preserve">zatrzymania </w:t>
      </w:r>
      <w:r w:rsidR="000D70A7">
        <w:t xml:space="preserve">przez Głównego Inspektora Transportu Drogowego </w:t>
      </w:r>
      <w:r w:rsidR="00294695">
        <w:t>jest:</w:t>
      </w:r>
    </w:p>
    <w:p w14:paraId="4A8A8C43" w14:textId="77777777" w:rsidR="00294695" w:rsidRDefault="00294695" w:rsidP="0031399F">
      <w:pPr>
        <w:pStyle w:val="ZPKTzmpktartykuempunktem"/>
      </w:pPr>
      <w:r>
        <w:t>1) podmiot inny niż ten, któr</w:t>
      </w:r>
      <w:r w:rsidR="006D366F">
        <w:t>y naruszył obowiązek uiszczenia opłaty elektronicznej</w:t>
      </w:r>
      <w:r>
        <w:t>;</w:t>
      </w:r>
    </w:p>
    <w:p w14:paraId="4033B6D0" w14:textId="77777777" w:rsidR="00607030" w:rsidRDefault="00294695">
      <w:pPr>
        <w:pStyle w:val="ZPKTzmpktartykuempunktem"/>
      </w:pPr>
      <w:r>
        <w:t xml:space="preserve">2) podmiot mający </w:t>
      </w:r>
      <w:r w:rsidRPr="00294695">
        <w:t>siedzibę albo miejsce zamieszkania w państwie, z k</w:t>
      </w:r>
      <w:r>
        <w:t xml:space="preserve">tórym Rzeczpospolita Polska </w:t>
      </w:r>
      <w:r w:rsidRPr="00294695">
        <w:t xml:space="preserve">jest związana umową lub porozumieniem o współpracy we wzajemnym dochodzeniu należności bądź </w:t>
      </w:r>
      <w:r w:rsidRPr="002079CD">
        <w:rPr>
          <w:bCs w:val="0"/>
        </w:rPr>
        <w:t>możliwość egzekucji należności wynika wprost z przepisów międzynarodowych lub przepisów tego państwa.</w:t>
      </w:r>
      <w:r w:rsidR="00816F32" w:rsidRPr="002079CD">
        <w:rPr>
          <w:bCs w:val="0"/>
        </w:rPr>
        <w:t>”;</w:t>
      </w:r>
    </w:p>
    <w:p w14:paraId="1AF9268D" w14:textId="77777777" w:rsidR="00E33C76" w:rsidRDefault="00236AA5" w:rsidP="0036023D">
      <w:pPr>
        <w:pStyle w:val="PKTpunkt"/>
      </w:pPr>
      <w:r>
        <w:t>9</w:t>
      </w:r>
      <w:r w:rsidR="00774292" w:rsidRPr="000A358B">
        <w:t>) w art. 16e</w:t>
      </w:r>
      <w:r w:rsidR="00E33C76">
        <w:t>:</w:t>
      </w:r>
    </w:p>
    <w:p w14:paraId="6348B2A8" w14:textId="77777777" w:rsidR="00E33C76" w:rsidRDefault="00E33C76" w:rsidP="0036023D">
      <w:pPr>
        <w:pStyle w:val="PKTpunkt"/>
      </w:pPr>
      <w:r>
        <w:t>a) ust. 1 otrzymuje brzmienie:</w:t>
      </w:r>
    </w:p>
    <w:p w14:paraId="76FAC326" w14:textId="14F369AE" w:rsidR="00EB1FB5" w:rsidRDefault="00E33C76" w:rsidP="00B73CFC">
      <w:pPr>
        <w:pStyle w:val="ZUSTzmustartykuempunktem"/>
      </w:pPr>
      <w:r w:rsidRPr="00E33C76">
        <w:lastRenderedPageBreak/>
        <w:t>„1. Usługę EETS może świadczyć dostawca EETS mający siedzibę na terytorium Rzeczypospolitej Polskiej, wpisany do rejestru dostawców EETS, zwan</w:t>
      </w:r>
      <w:r w:rsidR="0096733A">
        <w:t>ym</w:t>
      </w:r>
      <w:r w:rsidRPr="00E33C76">
        <w:t xml:space="preserve"> dalej „rejestrem EETS”, po</w:t>
      </w:r>
      <w:r w:rsidR="00EB1FB5">
        <w:t>:</w:t>
      </w:r>
    </w:p>
    <w:p w14:paraId="0D1D8D22" w14:textId="77777777" w:rsidR="00E33C76" w:rsidRPr="00E33C76" w:rsidRDefault="00EB1FB5" w:rsidP="003952D2">
      <w:pPr>
        <w:pStyle w:val="ZPKTzmpktartykuempunktem"/>
      </w:pPr>
      <w:r>
        <w:t>1)</w:t>
      </w:r>
      <w:r w:rsidR="00E33C76" w:rsidRPr="00E33C76">
        <w:t xml:space="preserve"> zawarciu w formie pisemnej</w:t>
      </w:r>
      <w:r w:rsidR="00E33C76">
        <w:t>:</w:t>
      </w:r>
    </w:p>
    <w:p w14:paraId="41BBFC70" w14:textId="579C3FCC" w:rsidR="00E33C76" w:rsidRPr="00E33C76" w:rsidRDefault="00EB1FB5" w:rsidP="003952D2">
      <w:pPr>
        <w:pStyle w:val="ZLITwPKTzmlitwpktartykuempunktem"/>
      </w:pPr>
      <w:r>
        <w:t>a</w:t>
      </w:r>
      <w:r w:rsidR="00E33C76">
        <w:t xml:space="preserve">) umowy dotyczącej obszaru EETS z </w:t>
      </w:r>
      <w:r w:rsidR="00E33C76" w:rsidRPr="00E33C76">
        <w:t>podmiotem pobierającym opłat</w:t>
      </w:r>
      <w:r w:rsidR="0096733A">
        <w:t>y</w:t>
      </w:r>
      <w:r w:rsidR="00A47BCB">
        <w:t xml:space="preserve"> na obszarze EETS</w:t>
      </w:r>
      <w:r w:rsidR="00E33C76">
        <w:t>, oraz</w:t>
      </w:r>
    </w:p>
    <w:p w14:paraId="63D0192C" w14:textId="204852B2" w:rsidR="00EB1FB5" w:rsidRDefault="00EB1FB5" w:rsidP="003952D2">
      <w:pPr>
        <w:pStyle w:val="ZLITwPKTzmlitwpktartykuempunktem"/>
      </w:pPr>
      <w:r>
        <w:t>b</w:t>
      </w:r>
      <w:r w:rsidR="00E33C76">
        <w:t xml:space="preserve">) umowy dotyczącej świadczenia usługi EETS z </w:t>
      </w:r>
      <w:r w:rsidR="00E33C76" w:rsidRPr="00E33C76">
        <w:t>użytkownikiem EETS</w:t>
      </w:r>
      <w:r w:rsidR="00E33C76">
        <w:t xml:space="preserve">, </w:t>
      </w:r>
      <w:r w:rsidR="00744B29">
        <w:t xml:space="preserve">zwanej </w:t>
      </w:r>
      <w:r w:rsidR="00E33C76">
        <w:t xml:space="preserve">dalej </w:t>
      </w:r>
      <w:r w:rsidR="00E33C76" w:rsidRPr="00E33C76">
        <w:t>„</w:t>
      </w:r>
      <w:r w:rsidR="00E33C76">
        <w:t>umową dotyczącą świadczenia usługi EETS</w:t>
      </w:r>
      <w:r w:rsidR="0096733A">
        <w:t>;</w:t>
      </w:r>
      <w:r w:rsidR="00E33C76" w:rsidRPr="00E33C76">
        <w:t>”</w:t>
      </w:r>
      <w:r>
        <w:t>;</w:t>
      </w:r>
    </w:p>
    <w:p w14:paraId="41628793" w14:textId="77777777" w:rsidR="00E33C76" w:rsidRDefault="00EB1FB5">
      <w:pPr>
        <w:pStyle w:val="ZPKTzmpktartykuempunktem"/>
      </w:pPr>
      <w:r>
        <w:t>2) zakończeniu, z wynikiem pozytywnym, procedury</w:t>
      </w:r>
      <w:r w:rsidRPr="00EB1FB5">
        <w:t xml:space="preserve"> oceny zgodności ze specyfikacjami i przydatności do stosowania w EETS na obszarze EETS składników interoperacyjności EETS</w:t>
      </w:r>
      <w:r>
        <w:t xml:space="preserve"> posiadanych przez dostawę</w:t>
      </w:r>
      <w:r w:rsidRPr="00EB1FB5">
        <w:t xml:space="preserve"> EETS, zwaną dalej „procedurą akredyt</w:t>
      </w:r>
      <w:r>
        <w:t>acyjn</w:t>
      </w:r>
      <w:r w:rsidRPr="00EB1FB5">
        <w:t>ą”</w:t>
      </w:r>
      <w:r w:rsidR="00E33C76" w:rsidRPr="00E33C76">
        <w:t>.”</w:t>
      </w:r>
      <w:r w:rsidR="00E33C76">
        <w:t>,</w:t>
      </w:r>
    </w:p>
    <w:p w14:paraId="7BF7DD07" w14:textId="33F5089B" w:rsidR="00E11A6D" w:rsidRDefault="00E33C76" w:rsidP="003952D2">
      <w:pPr>
        <w:pStyle w:val="LITlitera"/>
      </w:pPr>
      <w:r>
        <w:t>b)</w:t>
      </w:r>
      <w:r w:rsidR="0036023D">
        <w:t xml:space="preserve"> </w:t>
      </w:r>
      <w:r w:rsidR="00233CD0" w:rsidRPr="000A358B">
        <w:t xml:space="preserve">w </w:t>
      </w:r>
      <w:r w:rsidR="008D10D3" w:rsidRPr="000A358B">
        <w:t>ust. 2</w:t>
      </w:r>
      <w:r w:rsidR="00E11A6D" w:rsidRPr="000A358B">
        <w:t>:</w:t>
      </w:r>
    </w:p>
    <w:p w14:paraId="5A57F674" w14:textId="6A32134F" w:rsidR="009E3A27" w:rsidRPr="000A358B" w:rsidRDefault="009E3A27" w:rsidP="003952D2">
      <w:pPr>
        <w:pStyle w:val="TIRtiret"/>
      </w:pPr>
      <w:r>
        <w:t xml:space="preserve">– Wprowadzenie do wyliczenia otrzymuje brzmienie: </w:t>
      </w:r>
      <w:r>
        <w:rPr>
          <w:rFonts w:cs="Times"/>
        </w:rPr>
        <w:t>„</w:t>
      </w:r>
      <w:r>
        <w:t>Rejestracja dostawców EETS odbywa się po spełnieniu następujących wymogów:</w:t>
      </w:r>
      <w:r w:rsidRPr="009E3A27">
        <w:t>”</w:t>
      </w:r>
      <w:r>
        <w:t>,</w:t>
      </w:r>
    </w:p>
    <w:p w14:paraId="6EE75272" w14:textId="77777777" w:rsidR="008D10D3" w:rsidRPr="000A358B" w:rsidRDefault="00E33C76" w:rsidP="003952D2">
      <w:pPr>
        <w:pStyle w:val="TIRtiret"/>
      </w:pPr>
      <w:r w:rsidRPr="00E33C76">
        <w:sym w:font="Symbol" w:char="F02D"/>
      </w:r>
      <w:r w:rsidR="009275B8">
        <w:t xml:space="preserve"> </w:t>
      </w:r>
      <w:r w:rsidR="008D10D3" w:rsidRPr="000A358B">
        <w:t>pkt 2 otrzymuje brzmienie:</w:t>
      </w:r>
    </w:p>
    <w:p w14:paraId="3B52D7D3" w14:textId="77777777" w:rsidR="00C70026" w:rsidRDefault="00FE6B73" w:rsidP="00C70026">
      <w:pPr>
        <w:pStyle w:val="ZPKTzmpktartykuempunktem"/>
      </w:pPr>
      <w:r w:rsidRPr="000A358B">
        <w:t>„</w:t>
      </w:r>
      <w:r w:rsidR="008D10D3" w:rsidRPr="000A358B">
        <w:t>2) posiadanie umożliwiających świadczenie usługi EETS: wyposażenia technicznego oraz składników interoperacyjności</w:t>
      </w:r>
      <w:r w:rsidR="00814978" w:rsidRPr="000A358B">
        <w:t xml:space="preserve"> EETS</w:t>
      </w:r>
      <w:r w:rsidR="008D10D3" w:rsidRPr="000A358B">
        <w:t>, d</w:t>
      </w:r>
      <w:r w:rsidR="00FA19CC">
        <w:t>la których wystawiono deklarację WE lub certyfikat</w:t>
      </w:r>
      <w:r w:rsidR="008D10D3" w:rsidRPr="000A358B">
        <w:t xml:space="preserve"> </w:t>
      </w:r>
      <w:r w:rsidR="00FA19CC">
        <w:t xml:space="preserve">WE </w:t>
      </w:r>
      <w:r w:rsidR="00C70026" w:rsidRPr="00C70026">
        <w:t>zgodności lub przydatności do stosowania</w:t>
      </w:r>
      <w:r w:rsidR="00A03FFD">
        <w:t xml:space="preserve"> w EETS</w:t>
      </w:r>
      <w:r w:rsidR="00C70026">
        <w:t xml:space="preserve">, </w:t>
      </w:r>
      <w:r w:rsidR="00C05F80">
        <w:t>potwierdzające</w:t>
      </w:r>
      <w:r w:rsidR="00C70026" w:rsidRPr="00C70026">
        <w:t xml:space="preserve"> ich zgodność z </w:t>
      </w:r>
      <w:r w:rsidR="00C70026">
        <w:t xml:space="preserve">wymaganiami określonymi w </w:t>
      </w:r>
      <w:r w:rsidR="000078A0">
        <w:t>ustawie</w:t>
      </w:r>
      <w:r w:rsidR="00C70026">
        <w:t xml:space="preserve"> oraz </w:t>
      </w:r>
      <w:r w:rsidR="00225E6E">
        <w:t xml:space="preserve">w </w:t>
      </w:r>
      <w:r w:rsidR="00C70026">
        <w:t>przepisach aktów wykonawczych wydanych przez Komisję Europejską na podstawie</w:t>
      </w:r>
      <w:r w:rsidR="000078A0">
        <w:t xml:space="preserve"> dyrektywy 2019/520</w:t>
      </w:r>
      <w:r w:rsidR="00C70026" w:rsidRPr="00C70026">
        <w:t>;”</w:t>
      </w:r>
      <w:r w:rsidR="00C70026">
        <w:t>,</w:t>
      </w:r>
    </w:p>
    <w:p w14:paraId="742E8F98" w14:textId="77777777" w:rsidR="00E11A6D" w:rsidRPr="000A358B" w:rsidRDefault="00E33C76" w:rsidP="00C70026">
      <w:pPr>
        <w:pStyle w:val="ZLITzmlitartykuempunktem"/>
      </w:pPr>
      <w:r w:rsidRPr="00E33C76">
        <w:sym w:font="Symbol" w:char="F02D"/>
      </w:r>
      <w:r w:rsidR="009275B8">
        <w:t xml:space="preserve"> </w:t>
      </w:r>
      <w:r w:rsidR="00E11A6D" w:rsidRPr="000A358B">
        <w:t>po pkt 2 dodaje się pkt 2a w brzmieniu:</w:t>
      </w:r>
    </w:p>
    <w:p w14:paraId="3947A12C" w14:textId="212A2CAC" w:rsidR="00983BF4" w:rsidRDefault="00E11A6D" w:rsidP="00315E0B">
      <w:pPr>
        <w:pStyle w:val="ZPKTzmpktartykuempunktem"/>
      </w:pPr>
      <w:r w:rsidRPr="000A358B">
        <w:t xml:space="preserve">„2a) posiadanie </w:t>
      </w:r>
      <w:r w:rsidR="00F77781">
        <w:t xml:space="preserve">kompetencji </w:t>
      </w:r>
      <w:r w:rsidRPr="000A358B">
        <w:t xml:space="preserve">w </w:t>
      </w:r>
      <w:r w:rsidR="009524B5" w:rsidRPr="000A358B">
        <w:t>świadcze</w:t>
      </w:r>
      <w:r w:rsidR="009524B5">
        <w:t>niu</w:t>
      </w:r>
      <w:r w:rsidR="00983BF4">
        <w:t>:</w:t>
      </w:r>
    </w:p>
    <w:p w14:paraId="0BFEDEA4" w14:textId="77777777" w:rsidR="00983BF4" w:rsidRDefault="00983BF4" w:rsidP="00983BF4">
      <w:pPr>
        <w:pStyle w:val="ZLITwPKTzmlitwpktartykuempunktem"/>
      </w:pPr>
      <w:r>
        <w:t>a)</w:t>
      </w:r>
      <w:r w:rsidR="00AF1996">
        <w:t xml:space="preserve"> </w:t>
      </w:r>
      <w:r w:rsidR="00F27ECA" w:rsidRPr="00F27ECA">
        <w:t xml:space="preserve">usług </w:t>
      </w:r>
      <w:r w:rsidR="00AF1996">
        <w:t xml:space="preserve">w </w:t>
      </w:r>
      <w:r w:rsidR="009524B5">
        <w:t>obszarze</w:t>
      </w:r>
      <w:r w:rsidR="00AF1996">
        <w:t xml:space="preserve"> elektronicznego poboru opłat drogowych</w:t>
      </w:r>
      <w:r w:rsidR="009524B5">
        <w:t xml:space="preserve">, </w:t>
      </w:r>
      <w:r w:rsidRPr="00983BF4">
        <w:t>przez które rozumie się w szczególności</w:t>
      </w:r>
      <w:r>
        <w:t>:</w:t>
      </w:r>
    </w:p>
    <w:p w14:paraId="4BB00242" w14:textId="77777777" w:rsidR="00983BF4" w:rsidRDefault="00983BF4" w:rsidP="00983BF4">
      <w:pPr>
        <w:pStyle w:val="ZTIRwLITzmtirwlitartykuempunktem"/>
      </w:pPr>
      <w:r w:rsidRPr="00983BF4">
        <w:sym w:font="Symbol" w:char="F02D"/>
      </w:r>
      <w:r w:rsidR="00AF1996">
        <w:t xml:space="preserve"> </w:t>
      </w:r>
      <w:r w:rsidR="009524B5" w:rsidRPr="009524B5">
        <w:t>projektowani</w:t>
      </w:r>
      <w:r>
        <w:t>e</w:t>
      </w:r>
      <w:r w:rsidR="009524B5" w:rsidRPr="009524B5">
        <w:t>, budow</w:t>
      </w:r>
      <w:r>
        <w:t>ę</w:t>
      </w:r>
      <w:r w:rsidR="009524B5" w:rsidRPr="009524B5">
        <w:t>, rozw</w:t>
      </w:r>
      <w:r>
        <w:t>ój</w:t>
      </w:r>
      <w:r w:rsidR="009524B5" w:rsidRPr="009524B5">
        <w:t>, wdroże</w:t>
      </w:r>
      <w:r>
        <w:t>nie</w:t>
      </w:r>
      <w:r w:rsidR="009524B5" w:rsidRPr="009524B5">
        <w:t>, utrzym</w:t>
      </w:r>
      <w:r>
        <w:t>anie</w:t>
      </w:r>
      <w:r w:rsidR="009524B5" w:rsidRPr="009524B5">
        <w:t xml:space="preserve"> lub wsparci</w:t>
      </w:r>
      <w:r>
        <w:t>e</w:t>
      </w:r>
      <w:r w:rsidR="009524B5">
        <w:t xml:space="preserve"> tego systemu</w:t>
      </w:r>
      <w:r w:rsidR="00647FF8">
        <w:t>,</w:t>
      </w:r>
      <w:r w:rsidR="009524B5">
        <w:t xml:space="preserve"> </w:t>
      </w:r>
      <w:r>
        <w:t>lub</w:t>
      </w:r>
    </w:p>
    <w:p w14:paraId="3A537F29" w14:textId="77777777" w:rsidR="00983BF4" w:rsidRDefault="00983BF4" w:rsidP="00983BF4">
      <w:pPr>
        <w:pStyle w:val="ZTIRwLITzmtirwlitartykuempunktem"/>
      </w:pPr>
      <w:r w:rsidRPr="00983BF4">
        <w:sym w:font="Symbol" w:char="F02D"/>
      </w:r>
      <w:r>
        <w:t xml:space="preserve"> </w:t>
      </w:r>
      <w:r w:rsidRPr="00983BF4">
        <w:t xml:space="preserve">wykonywanie czynności </w:t>
      </w:r>
      <w:r>
        <w:t xml:space="preserve">faktycznych </w:t>
      </w:r>
      <w:r w:rsidRPr="00983BF4">
        <w:t xml:space="preserve">w </w:t>
      </w:r>
      <w:r w:rsidR="00F27ECA">
        <w:t>procesie</w:t>
      </w:r>
      <w:r w:rsidRPr="00983BF4">
        <w:t xml:space="preserve"> poboru opłat drogowych lub rozliczania </w:t>
      </w:r>
      <w:r>
        <w:t>tych opłat,</w:t>
      </w:r>
      <w:r w:rsidRPr="00983BF4">
        <w:t xml:space="preserve"> </w:t>
      </w:r>
      <w:r>
        <w:t>lub</w:t>
      </w:r>
    </w:p>
    <w:p w14:paraId="304211ED" w14:textId="77777777" w:rsidR="00983BF4" w:rsidRDefault="00983BF4" w:rsidP="00983BF4">
      <w:pPr>
        <w:pStyle w:val="ZTIRwLITzmtirwlitartykuempunktem"/>
      </w:pPr>
      <w:r w:rsidRPr="00983BF4">
        <w:sym w:font="Symbol" w:char="F02D"/>
      </w:r>
      <w:r>
        <w:t xml:space="preserve"> </w:t>
      </w:r>
      <w:r w:rsidRPr="00983BF4">
        <w:t xml:space="preserve">produkcję urządzeń na potrzeby poboru opłat w </w:t>
      </w:r>
      <w:r>
        <w:t xml:space="preserve">tym </w:t>
      </w:r>
      <w:r w:rsidRPr="00983BF4">
        <w:t>systemie, lub</w:t>
      </w:r>
    </w:p>
    <w:p w14:paraId="71B67641" w14:textId="77777777" w:rsidR="00315E0B" w:rsidRPr="00983BF4" w:rsidRDefault="00983BF4" w:rsidP="00983BF4">
      <w:pPr>
        <w:pStyle w:val="ZLITwPKTzmlitwpktartykuempunktem"/>
      </w:pPr>
      <w:r w:rsidRPr="00983BF4">
        <w:t>b) usług pokrewnych</w:t>
      </w:r>
      <w:r w:rsidR="00AF1996" w:rsidRPr="00983BF4">
        <w:t xml:space="preserve"> </w:t>
      </w:r>
      <w:r w:rsidRPr="00983BF4">
        <w:t xml:space="preserve">do usług, o których mowa w lit. a, </w:t>
      </w:r>
      <w:r w:rsidR="00647FF8" w:rsidRPr="00983BF4">
        <w:t>przez które rozumie się</w:t>
      </w:r>
      <w:r w:rsidR="00AF1996" w:rsidRPr="00983BF4">
        <w:t xml:space="preserve"> w szczególności</w:t>
      </w:r>
      <w:r w:rsidR="00315E0B" w:rsidRPr="00983BF4">
        <w:t xml:space="preserve">: </w:t>
      </w:r>
    </w:p>
    <w:p w14:paraId="7FE38E8D" w14:textId="77777777" w:rsidR="00315E0B" w:rsidRDefault="00983BF4" w:rsidP="00983BF4">
      <w:pPr>
        <w:pStyle w:val="ZTIRwLITzmtirwlitartykuempunktem"/>
      </w:pPr>
      <w:r w:rsidRPr="00983BF4">
        <w:lastRenderedPageBreak/>
        <w:sym w:font="Symbol" w:char="F02D"/>
      </w:r>
      <w:r>
        <w:t xml:space="preserve"> </w:t>
      </w:r>
      <w:r w:rsidR="0055559F">
        <w:t>projektowani</w:t>
      </w:r>
      <w:r w:rsidR="00121579">
        <w:t>e</w:t>
      </w:r>
      <w:r w:rsidR="0055559F">
        <w:t>, budow</w:t>
      </w:r>
      <w:r w:rsidR="00121579">
        <w:t>ę</w:t>
      </w:r>
      <w:r w:rsidR="0055559F">
        <w:t>, rozw</w:t>
      </w:r>
      <w:r w:rsidR="00121579">
        <w:t>ój</w:t>
      </w:r>
      <w:r w:rsidR="0055559F">
        <w:t>, wdr</w:t>
      </w:r>
      <w:r w:rsidR="00121579">
        <w:t>o</w:t>
      </w:r>
      <w:r w:rsidR="0055559F">
        <w:t>ż</w:t>
      </w:r>
      <w:r w:rsidR="00121579">
        <w:t>e</w:t>
      </w:r>
      <w:r w:rsidR="0055559F">
        <w:t>ni</w:t>
      </w:r>
      <w:r w:rsidR="00121579">
        <w:t>e</w:t>
      </w:r>
      <w:r w:rsidR="0055559F">
        <w:t>, utrzym</w:t>
      </w:r>
      <w:r w:rsidR="00121579">
        <w:t>anie</w:t>
      </w:r>
      <w:r w:rsidR="0055559F">
        <w:t xml:space="preserve"> lub wsparci</w:t>
      </w:r>
      <w:r w:rsidR="00121579">
        <w:t>e</w:t>
      </w:r>
      <w:r w:rsidR="00E83538">
        <w:t xml:space="preserve"> ITS, </w:t>
      </w:r>
      <w:r w:rsidR="00315E0B">
        <w:t xml:space="preserve">urządzeń </w:t>
      </w:r>
      <w:proofErr w:type="spellStart"/>
      <w:r w:rsidR="00315E0B" w:rsidRPr="00315E0B">
        <w:t>telematyki</w:t>
      </w:r>
      <w:proofErr w:type="spellEnd"/>
      <w:r w:rsidR="00315E0B" w:rsidRPr="00315E0B">
        <w:t xml:space="preserve"> transportu i ruchu drogowego</w:t>
      </w:r>
      <w:r w:rsidR="00E83538">
        <w:t xml:space="preserve"> lub innych </w:t>
      </w:r>
      <w:r w:rsidR="00315E0B" w:rsidRPr="00315E0B">
        <w:t>systemów teleinformatycznych</w:t>
      </w:r>
      <w:r w:rsidR="00121579">
        <w:t xml:space="preserve"> wykorzystywanych w transporcie</w:t>
      </w:r>
      <w:r>
        <w:t xml:space="preserve"> i ruchu drogowym</w:t>
      </w:r>
      <w:r w:rsidR="00315E0B" w:rsidRPr="00315E0B">
        <w:t xml:space="preserve">, </w:t>
      </w:r>
      <w:r w:rsidR="00CD39BF">
        <w:t>lub</w:t>
      </w:r>
    </w:p>
    <w:p w14:paraId="57E0A9A3" w14:textId="77777777" w:rsidR="00315E0B" w:rsidRDefault="00983BF4" w:rsidP="00983BF4">
      <w:pPr>
        <w:pStyle w:val="ZTIRwLITzmtirwlitartykuempunktem"/>
      </w:pPr>
      <w:r w:rsidRPr="00983BF4">
        <w:sym w:font="Symbol" w:char="F02D"/>
      </w:r>
      <w:r>
        <w:t xml:space="preserve"> </w:t>
      </w:r>
      <w:r w:rsidR="00E83538">
        <w:t>usług</w:t>
      </w:r>
      <w:r w:rsidR="00AF1996">
        <w:t>i</w:t>
      </w:r>
      <w:r w:rsidR="00E83538">
        <w:t xml:space="preserve"> </w:t>
      </w:r>
      <w:r w:rsidR="00315E0B" w:rsidRPr="00315E0B">
        <w:t>operacji na dan</w:t>
      </w:r>
      <w:r w:rsidR="00E83538">
        <w:t>ych wykonywanych</w:t>
      </w:r>
      <w:r w:rsidR="00315E0B" w:rsidRPr="00315E0B">
        <w:t xml:space="preserve"> przy użyci</w:t>
      </w:r>
      <w:r w:rsidR="00315E0B">
        <w:t>u oprogramowania komputerowego</w:t>
      </w:r>
      <w:r w:rsidR="00E83538">
        <w:t>, lub</w:t>
      </w:r>
    </w:p>
    <w:p w14:paraId="60D8BA24" w14:textId="77777777" w:rsidR="001C614B" w:rsidRDefault="00983BF4" w:rsidP="00983BF4">
      <w:pPr>
        <w:pStyle w:val="ZTIRwLITzmtirwlitartykuempunktem"/>
      </w:pPr>
      <w:r w:rsidRPr="001C614B">
        <w:sym w:font="Symbol" w:char="F02D"/>
      </w:r>
      <w:r w:rsidR="001C614B">
        <w:t xml:space="preserve"> prowadzenie działalności bankowej, lub</w:t>
      </w:r>
    </w:p>
    <w:p w14:paraId="7569CE71" w14:textId="77777777" w:rsidR="001C614B" w:rsidRDefault="00983BF4" w:rsidP="00983BF4">
      <w:pPr>
        <w:pStyle w:val="ZTIRwLITzmtirwlitartykuempunktem"/>
      </w:pPr>
      <w:r w:rsidRPr="001C614B">
        <w:sym w:font="Symbol" w:char="F02D"/>
      </w:r>
      <w:r w:rsidR="001C614B">
        <w:t xml:space="preserve"> prowadzenie działalności ubezpieczeniowej lub reasekuracyjnej, lub</w:t>
      </w:r>
    </w:p>
    <w:p w14:paraId="7721BD4F" w14:textId="5A8666DC" w:rsidR="00DD263A" w:rsidRDefault="00983BF4" w:rsidP="00983BF4">
      <w:pPr>
        <w:pStyle w:val="ZTIRwLITzmtirwlitartykuempunktem"/>
      </w:pPr>
      <w:r w:rsidRPr="00983BF4">
        <w:sym w:font="Symbol" w:char="F02D"/>
      </w:r>
      <w:r>
        <w:t xml:space="preserve"> </w:t>
      </w:r>
      <w:r w:rsidR="00E83538">
        <w:t>usług</w:t>
      </w:r>
      <w:r w:rsidR="00AF1996">
        <w:t>i</w:t>
      </w:r>
      <w:r w:rsidR="00E83538">
        <w:t xml:space="preserve"> </w:t>
      </w:r>
      <w:r w:rsidR="00AF1996">
        <w:t xml:space="preserve">telekomunikacyjne </w:t>
      </w:r>
      <w:r>
        <w:t>i</w:t>
      </w:r>
      <w:r w:rsidR="006740E9">
        <w:t xml:space="preserve"> usług</w:t>
      </w:r>
      <w:r w:rsidR="00AF1996">
        <w:t>i</w:t>
      </w:r>
      <w:r w:rsidR="006740E9">
        <w:t xml:space="preserve"> towarzysząc</w:t>
      </w:r>
      <w:r w:rsidR="00AF1996">
        <w:t>e</w:t>
      </w:r>
      <w:r w:rsidR="006740E9">
        <w:t xml:space="preserve"> w rozumieniu art. 2 pkt 44a </w:t>
      </w:r>
      <w:r w:rsidR="006740E9" w:rsidRPr="006740E9">
        <w:t>ustawy z dnia 16 lipca 2004 r. - Prawo</w:t>
      </w:r>
      <w:r w:rsidR="001616F6">
        <w:t xml:space="preserve"> </w:t>
      </w:r>
      <w:r w:rsidR="006740E9" w:rsidRPr="006740E9">
        <w:t xml:space="preserve"> telekomunikacyjne (Dz. U. z </w:t>
      </w:r>
      <w:r w:rsidR="00062A99">
        <w:t>202</w:t>
      </w:r>
      <w:r w:rsidR="00476323">
        <w:t>2</w:t>
      </w:r>
      <w:r w:rsidR="00062A99">
        <w:t xml:space="preserve"> r. poz.</w:t>
      </w:r>
      <w:r w:rsidR="00476323">
        <w:t>1648</w:t>
      </w:r>
      <w:r w:rsidR="006740E9" w:rsidRPr="006740E9">
        <w:t>)</w:t>
      </w:r>
    </w:p>
    <w:p w14:paraId="64686E11" w14:textId="77777777" w:rsidR="00315E0B" w:rsidRDefault="00DD263A" w:rsidP="00BE4B44">
      <w:pPr>
        <w:pStyle w:val="ZCZWSPTIRwLITzmczciwsptirwlitartykuempunktem"/>
      </w:pPr>
      <w:r>
        <w:t xml:space="preserve">- jeśli świadczenie tych usług </w:t>
      </w:r>
      <w:r w:rsidR="00BE4B44">
        <w:t>wymaga</w:t>
      </w:r>
      <w:r w:rsidR="000078A0">
        <w:t>ło</w:t>
      </w:r>
      <w:r>
        <w:t xml:space="preserve"> prze</w:t>
      </w:r>
      <w:r w:rsidR="00BE4B44">
        <w:t>twarzania danych w dużej skali oraz</w:t>
      </w:r>
      <w:r>
        <w:t xml:space="preserve"> stosowania </w:t>
      </w:r>
      <w:r w:rsidR="00BE4B44" w:rsidRPr="00BE4B44">
        <w:t>środków technicznych lub organizacyjnych zapewniających odpowiednie bezpieczeństwo tych danych</w:t>
      </w:r>
      <w:r w:rsidR="000078A0">
        <w:t>;</w:t>
      </w:r>
      <w:r w:rsidR="0036023D">
        <w:t>”;</w:t>
      </w:r>
    </w:p>
    <w:p w14:paraId="15537172" w14:textId="77777777" w:rsidR="001220A5" w:rsidRDefault="00236AA5" w:rsidP="0036023D">
      <w:pPr>
        <w:pStyle w:val="PKTpunkt"/>
      </w:pPr>
      <w:r>
        <w:t>10</w:t>
      </w:r>
      <w:r w:rsidR="0036023D">
        <w:t>) w art. 16f</w:t>
      </w:r>
      <w:r w:rsidR="001220A5">
        <w:t>:</w:t>
      </w:r>
    </w:p>
    <w:p w14:paraId="3D33F223" w14:textId="77777777" w:rsidR="00FA19CC" w:rsidRDefault="001220A5" w:rsidP="001220A5">
      <w:pPr>
        <w:pStyle w:val="LITlitera"/>
      </w:pPr>
      <w:r>
        <w:t xml:space="preserve">a) </w:t>
      </w:r>
      <w:r w:rsidR="00FA19CC">
        <w:t xml:space="preserve">po ust. 4 dodaje się ust. 4a w brzmieniu: </w:t>
      </w:r>
    </w:p>
    <w:p w14:paraId="0CDD0CBF" w14:textId="77777777" w:rsidR="00FA19CC" w:rsidRDefault="00FA19CC" w:rsidP="00FA19CC">
      <w:pPr>
        <w:pStyle w:val="ZUSTzmustartykuempunktem"/>
      </w:pPr>
      <w:r w:rsidRPr="00FA19CC">
        <w:t>,,</w:t>
      </w:r>
      <w:r>
        <w:t>4a. Deklaracja lub certyfikat, o który</w:t>
      </w:r>
      <w:r w:rsidR="00A549D3">
        <w:t>ch</w:t>
      </w:r>
      <w:r>
        <w:t xml:space="preserve"> mowa w art. 16e ust. 2 pkt 2, </w:t>
      </w:r>
      <w:r w:rsidR="00A549D3">
        <w:t xml:space="preserve">powinny </w:t>
      </w:r>
      <w:r>
        <w:t>spełniać wymagania określone w akcie wykonawczym wydanym przez Komisję Europejską na podstawie art. 15 ust. 7 dyrektywy 2019/520.</w:t>
      </w:r>
      <w:r w:rsidRPr="00FA19CC">
        <w:t>”</w:t>
      </w:r>
      <w:r>
        <w:t>,</w:t>
      </w:r>
    </w:p>
    <w:p w14:paraId="173EC1AC" w14:textId="77777777" w:rsidR="001220A5" w:rsidRDefault="00FA19CC" w:rsidP="001220A5">
      <w:pPr>
        <w:pStyle w:val="LITlitera"/>
      </w:pPr>
      <w:r>
        <w:t xml:space="preserve">b) </w:t>
      </w:r>
      <w:r w:rsidR="001220A5">
        <w:t>w ust. 6 zdanie pierwsze otrzymuje brzmienie:</w:t>
      </w:r>
    </w:p>
    <w:p w14:paraId="5D98A57F" w14:textId="77777777" w:rsidR="004265C5" w:rsidRDefault="001220A5" w:rsidP="004265C5">
      <w:pPr>
        <w:pStyle w:val="ZUSTzmustartykuempunktem"/>
      </w:pPr>
      <w:r w:rsidRPr="001220A5">
        <w:t>„Do wniosku, o którym mowa w ust. 3, załącza się oświadczenie następującej treści:</w:t>
      </w:r>
      <w:r>
        <w:t xml:space="preserve"> </w:t>
      </w:r>
    </w:p>
    <w:p w14:paraId="4411D3F3" w14:textId="77777777" w:rsidR="001220A5" w:rsidRDefault="001220A5" w:rsidP="004265C5">
      <w:pPr>
        <w:pStyle w:val="ZUSTzmustartykuempunktem"/>
      </w:pPr>
      <w:r w:rsidRPr="001220A5">
        <w:t>,,Oświadczam, że:</w:t>
      </w:r>
      <w:r>
        <w:t xml:space="preserve"> </w:t>
      </w:r>
    </w:p>
    <w:p w14:paraId="7AFCF0CF" w14:textId="77777777" w:rsidR="001220A5" w:rsidRPr="001220A5" w:rsidRDefault="001220A5" w:rsidP="004265C5">
      <w:pPr>
        <w:pStyle w:val="ZCYTzmcytatunpprzysigiartykuempunktem"/>
      </w:pPr>
      <w:r w:rsidRPr="001220A5">
        <w:t>1)</w:t>
      </w:r>
      <w:r>
        <w:t xml:space="preserve"> </w:t>
      </w:r>
      <w:r w:rsidRPr="001220A5">
        <w:t>informacje zawarte we wniosku o wpis do rejestru dostawców EETS są zgodne z prawdą;</w:t>
      </w:r>
    </w:p>
    <w:p w14:paraId="54AF25BE" w14:textId="77777777" w:rsidR="001220A5" w:rsidRDefault="001220A5" w:rsidP="004265C5">
      <w:pPr>
        <w:pStyle w:val="ZCYTzmcytatunpprzysigiartykuempunktem"/>
      </w:pPr>
      <w:r>
        <w:t xml:space="preserve">2) </w:t>
      </w:r>
      <w:r w:rsidRPr="001220A5">
        <w:t>znane mi są i spełniam warunki wykonywania działalności gospodarczej w zakresie świadczenia usługi EETS określone w ustawie z dnia 21 marca 1</w:t>
      </w:r>
      <w:r>
        <w:t xml:space="preserve">985 r. o drogach publicznych oraz </w:t>
      </w:r>
      <w:r w:rsidR="004265C5">
        <w:t xml:space="preserve">w </w:t>
      </w:r>
      <w:r>
        <w:t xml:space="preserve">aktach wykonawczych wydanych przez Komisję Europejską na podstawie </w:t>
      </w:r>
      <w:r w:rsidR="000078A0">
        <w:t>dyrektywy</w:t>
      </w:r>
      <w:r w:rsidR="000078A0" w:rsidRPr="000078A0">
        <w:t xml:space="preserve"> Parlamentu Europejskiego i Rady (UE) 2019/520 z dnia 19 marca 2019 r. w sprawie interoperacyjności systemów elektronicznego poboru opłat drogowych i ułatwiania transgranicznej wymiany informacji na temat przypadków nieuiszczenia opłat drogowych w Unii</w:t>
      </w:r>
      <w:r>
        <w:t>.</w:t>
      </w:r>
      <w:r w:rsidRPr="001220A5">
        <w:t>”</w:t>
      </w:r>
      <w:r>
        <w:t>.</w:t>
      </w:r>
      <w:r w:rsidRPr="001220A5">
        <w:t>”</w:t>
      </w:r>
      <w:r>
        <w:t>,</w:t>
      </w:r>
    </w:p>
    <w:p w14:paraId="5E47BD44" w14:textId="77777777" w:rsidR="001220A5" w:rsidRDefault="00FA19CC" w:rsidP="001220A5">
      <w:pPr>
        <w:pStyle w:val="LITlitera"/>
      </w:pPr>
      <w:r>
        <w:t>c</w:t>
      </w:r>
      <w:r w:rsidR="001220A5">
        <w:t>)</w:t>
      </w:r>
      <w:r w:rsidR="0036023D">
        <w:t xml:space="preserve"> w ust. 9 </w:t>
      </w:r>
      <w:r w:rsidR="009275B8">
        <w:t>dodaje się zdanie trzecie w brzmieniu:</w:t>
      </w:r>
    </w:p>
    <w:p w14:paraId="0134D258" w14:textId="77777777" w:rsidR="00AF525C" w:rsidRDefault="009275B8" w:rsidP="009275B8">
      <w:pPr>
        <w:pStyle w:val="ZFRAGzmfragmentunpzdaniaartykuempunktem"/>
      </w:pPr>
      <w:r w:rsidRPr="009275B8">
        <w:t>„</w:t>
      </w:r>
      <w:r>
        <w:t xml:space="preserve">Tłumaczenie dokumentu </w:t>
      </w:r>
      <w:r w:rsidRPr="009275B8">
        <w:t>potwierdzające</w:t>
      </w:r>
      <w:r>
        <w:t>go spełnienie warunku, o którym</w:t>
      </w:r>
      <w:r w:rsidRPr="009275B8">
        <w:t xml:space="preserve"> mowa w art. 16e ust. 2</w:t>
      </w:r>
      <w:r>
        <w:t xml:space="preserve"> pkt 5, nie jest wymagane w przypadku, o którym mowa w art. 6 ust. 1 lit. b </w:t>
      </w:r>
      <w:r>
        <w:lastRenderedPageBreak/>
        <w:t>rozporządzenia Parlamentu</w:t>
      </w:r>
      <w:r w:rsidRPr="009275B8">
        <w:t xml:space="preserve"> E</w:t>
      </w:r>
      <w:r>
        <w:t>uropejskiego i Rady</w:t>
      </w:r>
      <w:r w:rsidRPr="009275B8">
        <w:t xml:space="preserve"> (UE) 2016/1191 z dnia 6 lipca 2016 r. w sprawie promowania swobodnego przepływu obywateli poprzez uproszczenie wymogów dotyczących przedkładania określonych dokumentów urzędowych w Unii Europejskiej i zmieniające</w:t>
      </w:r>
      <w:r w:rsidR="004265C5">
        <w:t>go</w:t>
      </w:r>
      <w:r w:rsidRPr="009275B8">
        <w:t xml:space="preserve"> rozporządzenie (UE) nr 1024/2012</w:t>
      </w:r>
      <w:r>
        <w:t xml:space="preserve"> (Dz. Urz. UE </w:t>
      </w:r>
      <w:r w:rsidRPr="009275B8">
        <w:t xml:space="preserve">L </w:t>
      </w:r>
      <w:r>
        <w:t>200</w:t>
      </w:r>
      <w:r w:rsidRPr="009275B8">
        <w:t xml:space="preserve"> z 26.7.2016</w:t>
      </w:r>
      <w:r>
        <w:t>, str. 1</w:t>
      </w:r>
      <w:r w:rsidRPr="009275B8">
        <w:t>)</w:t>
      </w:r>
      <w:r w:rsidR="000C7155">
        <w:t>.</w:t>
      </w:r>
      <w:r w:rsidR="000C7155" w:rsidRPr="000C7155">
        <w:t>”</w:t>
      </w:r>
      <w:r w:rsidR="000C7155">
        <w:t>,</w:t>
      </w:r>
    </w:p>
    <w:p w14:paraId="62761803" w14:textId="5C220D34" w:rsidR="00ED552F" w:rsidRDefault="00ED552F" w:rsidP="000C1C39">
      <w:pPr>
        <w:pStyle w:val="LITlitera"/>
      </w:pPr>
      <w:r>
        <w:t xml:space="preserve">d) w ust. 13 wyrazy </w:t>
      </w:r>
      <w:r w:rsidRPr="00ED552F">
        <w:t>„podmioty pobierające opłaty</w:t>
      </w:r>
      <w:r>
        <w:t>,</w:t>
      </w:r>
      <w:r w:rsidRPr="00ED552F">
        <w:t xml:space="preserve"> o których mowa w </w:t>
      </w:r>
      <w:r w:rsidRPr="000C1C39">
        <w:t>art. 13i ust. 2</w:t>
      </w:r>
      <w:r w:rsidRPr="00ED552F">
        <w:t>,”</w:t>
      </w:r>
      <w:r>
        <w:t xml:space="preserve"> zastępuje się wyrazami </w:t>
      </w:r>
      <w:r w:rsidRPr="00ED552F">
        <w:t>„</w:t>
      </w:r>
      <w:r>
        <w:t>podmioty pobierające opłaty na obszarach EETS</w:t>
      </w:r>
      <w:r w:rsidRPr="00ED552F">
        <w:t>”</w:t>
      </w:r>
      <w:r>
        <w:t>,</w:t>
      </w:r>
    </w:p>
    <w:p w14:paraId="67842512" w14:textId="77777777" w:rsidR="00AF525C" w:rsidRDefault="00ED552F" w:rsidP="000C7155">
      <w:pPr>
        <w:pStyle w:val="LITlitera"/>
      </w:pPr>
      <w:r>
        <w:t>e</w:t>
      </w:r>
      <w:r w:rsidR="00AF525C">
        <w:t>) dodaje się ust. 15</w:t>
      </w:r>
      <w:r w:rsidR="00FF286E">
        <w:t xml:space="preserve"> w brzmieniu</w:t>
      </w:r>
      <w:r w:rsidR="00AF525C">
        <w:t>:</w:t>
      </w:r>
    </w:p>
    <w:p w14:paraId="538F241D" w14:textId="77777777" w:rsidR="008D10D3" w:rsidRPr="000A358B" w:rsidRDefault="00AF525C" w:rsidP="000C7155">
      <w:pPr>
        <w:pStyle w:val="ZUSTzmustartykuempunktem"/>
      </w:pPr>
      <w:r w:rsidRPr="00AF525C">
        <w:t>„</w:t>
      </w:r>
      <w:r w:rsidR="000C7155">
        <w:t xml:space="preserve">15. </w:t>
      </w:r>
      <w:r>
        <w:t>Do świadczenia usługi EETS przez dostawcę EETS wpisanego do rejestru EETS nie stosuje się art. 23</w:t>
      </w:r>
      <w:r w:rsidR="00CA774E">
        <w:t xml:space="preserve"> i 24</w:t>
      </w:r>
      <w:r>
        <w:t xml:space="preserve"> ustawy </w:t>
      </w:r>
      <w:r w:rsidR="000C7155" w:rsidRPr="000C7155">
        <w:t>z dnia 6 marca 2018 r.</w:t>
      </w:r>
      <w:r w:rsidR="000C7155">
        <w:t xml:space="preserve"> - </w:t>
      </w:r>
      <w:r w:rsidR="000C7155" w:rsidRPr="000C7155">
        <w:t>Prawo przedsiębiorców</w:t>
      </w:r>
      <w:r w:rsidR="000C7155">
        <w:t xml:space="preserve"> </w:t>
      </w:r>
      <w:r w:rsidR="000C7155" w:rsidRPr="000C7155">
        <w:t xml:space="preserve">(Dz. U. </w:t>
      </w:r>
      <w:r w:rsidR="000C7155">
        <w:t>z 202</w:t>
      </w:r>
      <w:r w:rsidR="00266585">
        <w:t>1</w:t>
      </w:r>
      <w:r w:rsidR="000C7155">
        <w:t xml:space="preserve"> r. poz. </w:t>
      </w:r>
      <w:r w:rsidR="00266585">
        <w:t>162</w:t>
      </w:r>
      <w:r w:rsidR="000C7155" w:rsidRPr="000C7155">
        <w:t>)</w:t>
      </w:r>
      <w:r w:rsidR="009275B8">
        <w:t>.</w:t>
      </w:r>
      <w:r w:rsidR="009275B8" w:rsidRPr="009275B8">
        <w:t>”;</w:t>
      </w:r>
    </w:p>
    <w:p w14:paraId="3569610D" w14:textId="77777777" w:rsidR="00E843B5" w:rsidRDefault="009A056F" w:rsidP="000A358B">
      <w:pPr>
        <w:pStyle w:val="PKTpunkt"/>
      </w:pPr>
      <w:r>
        <w:t>1</w:t>
      </w:r>
      <w:r w:rsidR="00236AA5">
        <w:t>1</w:t>
      </w:r>
      <w:r w:rsidR="008110FF" w:rsidRPr="005F3191">
        <w:t xml:space="preserve">) </w:t>
      </w:r>
      <w:r w:rsidR="00A85561">
        <w:t xml:space="preserve">w </w:t>
      </w:r>
      <w:r w:rsidR="00E843B5" w:rsidRPr="005F3191">
        <w:t>art. 16g:</w:t>
      </w:r>
    </w:p>
    <w:p w14:paraId="26BCF482" w14:textId="77777777" w:rsidR="00A85561" w:rsidRDefault="00A85561" w:rsidP="00FF1097">
      <w:pPr>
        <w:pStyle w:val="LITlitera"/>
      </w:pPr>
      <w:r>
        <w:t>a) w ust. 1 pkt 2:</w:t>
      </w:r>
    </w:p>
    <w:p w14:paraId="39FCEF53" w14:textId="77777777" w:rsidR="00A85561" w:rsidRDefault="00845D9B" w:rsidP="00FF1097">
      <w:pPr>
        <w:pStyle w:val="TIRtiret"/>
      </w:pPr>
      <w:r>
        <w:sym w:font="Symbol" w:char="F02D"/>
      </w:r>
      <w:r w:rsidR="00A85561">
        <w:t xml:space="preserve"> lit. a otrzymuje brzmienie:</w:t>
      </w:r>
    </w:p>
    <w:p w14:paraId="377623A9" w14:textId="77777777" w:rsidR="00A85561" w:rsidRDefault="00A85561" w:rsidP="00FF1097">
      <w:pPr>
        <w:pStyle w:val="ZLITzmlitartykuempunktem"/>
      </w:pPr>
      <w:r w:rsidRPr="00A85561">
        <w:t>„</w:t>
      </w:r>
      <w:r>
        <w:t xml:space="preserve">a) </w:t>
      </w:r>
      <w:r w:rsidRPr="00A85561">
        <w:t xml:space="preserve">zaprzestania </w:t>
      </w:r>
      <w:r w:rsidR="00C5229B">
        <w:t xml:space="preserve">faktycznego </w:t>
      </w:r>
      <w:r w:rsidRPr="00A85561">
        <w:t>świadczenia przez dostawcę EETS usługi EETS przynajmniej na jednym obszarze</w:t>
      </w:r>
      <w:r w:rsidR="00CA67AF">
        <w:t xml:space="preserve"> EETS</w:t>
      </w:r>
      <w:r w:rsidRPr="00A85561">
        <w:t xml:space="preserve">, chyba że </w:t>
      </w:r>
      <w:r w:rsidR="007924AD">
        <w:t xml:space="preserve">dostawca EETS wykaże, że </w:t>
      </w:r>
      <w:r w:rsidRPr="00A85561">
        <w:t xml:space="preserve">zaprzestanie świadczenia usługi EETS wynika z nieprzestrzegania </w:t>
      </w:r>
      <w:r w:rsidR="00A549D3" w:rsidRPr="00A549D3">
        <w:t xml:space="preserve">przez podmiot pobierający opłaty na obszarze EETS </w:t>
      </w:r>
      <w:r w:rsidRPr="00A85561">
        <w:t xml:space="preserve">przepisów regulujących świadczenie usługi EETS </w:t>
      </w:r>
      <w:r w:rsidR="007924AD">
        <w:t>w danym państwie</w:t>
      </w:r>
      <w:r w:rsidR="00A549D3">
        <w:t xml:space="preserve"> członkowskim Unii Europejskiej</w:t>
      </w:r>
      <w:r w:rsidRPr="00A85561">
        <w:t>,”</w:t>
      </w:r>
      <w:r>
        <w:t>,</w:t>
      </w:r>
    </w:p>
    <w:p w14:paraId="4A42E26F" w14:textId="77777777" w:rsidR="00FF1097" w:rsidRDefault="00845D9B" w:rsidP="00B17F95">
      <w:pPr>
        <w:pStyle w:val="TIRtiret"/>
      </w:pPr>
      <w:r>
        <w:sym w:font="Symbol" w:char="F02D"/>
      </w:r>
      <w:r w:rsidR="00FF1097">
        <w:t xml:space="preserve"> w lit. c kropkę zastępuje się przecinkiem i dodaje się lit. d w brzmieniu: </w:t>
      </w:r>
    </w:p>
    <w:p w14:paraId="02F5A694" w14:textId="77777777" w:rsidR="00151E1A" w:rsidRPr="000A358B" w:rsidRDefault="00A85561" w:rsidP="00845D9B">
      <w:pPr>
        <w:pStyle w:val="ZLITzmlitartykuempunktem"/>
      </w:pPr>
      <w:r w:rsidRPr="00FF1097">
        <w:t>„</w:t>
      </w:r>
      <w:r w:rsidR="00151E1A" w:rsidRPr="000A358B">
        <w:t>d</w:t>
      </w:r>
      <w:r w:rsidR="00E843B5" w:rsidRPr="000A358B">
        <w:t xml:space="preserve">) </w:t>
      </w:r>
      <w:proofErr w:type="spellStart"/>
      <w:r w:rsidR="00E843B5" w:rsidRPr="000A358B">
        <w:t>niezawarcia</w:t>
      </w:r>
      <w:proofErr w:type="spellEnd"/>
      <w:r w:rsidR="00E843B5" w:rsidRPr="000A358B">
        <w:t xml:space="preserve"> przez dostawcę EETS umów </w:t>
      </w:r>
      <w:r w:rsidR="00CA67AF">
        <w:t>dotyczących obszarów EETS</w:t>
      </w:r>
      <w:r w:rsidR="00E843B5" w:rsidRPr="000A358B">
        <w:t xml:space="preserve"> obejmujących wszystkie obszary EETS</w:t>
      </w:r>
      <w:r w:rsidR="00151E1A" w:rsidRPr="000A358B">
        <w:t>:</w:t>
      </w:r>
    </w:p>
    <w:p w14:paraId="25041E9C" w14:textId="77777777" w:rsidR="00151E1A" w:rsidRPr="00845D9B" w:rsidRDefault="00AF6011" w:rsidP="00845D9B">
      <w:pPr>
        <w:pStyle w:val="ZTIRwLITzmtirwlitartykuempunktem"/>
      </w:pPr>
      <w:r w:rsidRPr="00845D9B">
        <w:t>–</w:t>
      </w:r>
      <w:r w:rsidR="00E843B5" w:rsidRPr="00845D9B">
        <w:t xml:space="preserve"> </w:t>
      </w:r>
      <w:r w:rsidR="00F06668" w:rsidRPr="00845D9B">
        <w:t xml:space="preserve">w przynajmniej </w:t>
      </w:r>
      <w:r w:rsidR="00E843B5" w:rsidRPr="00845D9B">
        <w:t>czterech państwach członkowskich</w:t>
      </w:r>
      <w:r w:rsidR="00C62730" w:rsidRPr="00845D9B">
        <w:t xml:space="preserve"> Unii Europejskiej</w:t>
      </w:r>
      <w:r w:rsidR="00E843B5" w:rsidRPr="00845D9B">
        <w:t>, w terminie 36 miesięcy od dnia, w którym decyzja o wpisie d</w:t>
      </w:r>
      <w:r w:rsidR="00A45C62">
        <w:t>ostawcy EETS do rejestru EETS s</w:t>
      </w:r>
      <w:r w:rsidR="00E843B5" w:rsidRPr="00845D9B">
        <w:t>tała się ostateczna</w:t>
      </w:r>
      <w:r w:rsidR="00151E1A" w:rsidRPr="00845D9B">
        <w:t>,</w:t>
      </w:r>
      <w:r w:rsidR="001C0410" w:rsidRPr="00845D9B">
        <w:t xml:space="preserve"> lub</w:t>
      </w:r>
    </w:p>
    <w:p w14:paraId="2A170BE9" w14:textId="77777777" w:rsidR="00327971" w:rsidRPr="00845D9B" w:rsidRDefault="00AF6011" w:rsidP="00845D9B">
      <w:pPr>
        <w:pStyle w:val="ZTIRwLITzmtirwlitartykuempunktem"/>
      </w:pPr>
      <w:r w:rsidRPr="00845D9B">
        <w:t>–</w:t>
      </w:r>
      <w:r w:rsidR="00151E1A" w:rsidRPr="00845D9B">
        <w:t xml:space="preserve"> </w:t>
      </w:r>
      <w:r w:rsidR="00F06668" w:rsidRPr="00845D9B">
        <w:t>w danym</w:t>
      </w:r>
      <w:r w:rsidR="00E843B5" w:rsidRPr="00845D9B">
        <w:t xml:space="preserve"> państw</w:t>
      </w:r>
      <w:r w:rsidR="00F06668" w:rsidRPr="00845D9B">
        <w:t>ie</w:t>
      </w:r>
      <w:r w:rsidR="00E843B5" w:rsidRPr="00845D9B">
        <w:t xml:space="preserve"> </w:t>
      </w:r>
      <w:r w:rsidR="00F06668" w:rsidRPr="00845D9B">
        <w:t xml:space="preserve">członkowskim </w:t>
      </w:r>
      <w:r w:rsidR="00C62730" w:rsidRPr="00845D9B">
        <w:t>Unii Europejskiej</w:t>
      </w:r>
      <w:r w:rsidR="00A45C62">
        <w:t>,</w:t>
      </w:r>
      <w:r w:rsidR="00F06668" w:rsidRPr="00845D9B">
        <w:t xml:space="preserve"> </w:t>
      </w:r>
      <w:r w:rsidR="00451284" w:rsidRPr="00845D9B">
        <w:t xml:space="preserve">w </w:t>
      </w:r>
      <w:r w:rsidR="00151E1A" w:rsidRPr="00845D9B">
        <w:t>terminie</w:t>
      </w:r>
      <w:r w:rsidR="00451284" w:rsidRPr="00845D9B">
        <w:t xml:space="preserve"> 24 miesięcy od dnia zawarcia pierwszej </w:t>
      </w:r>
      <w:r w:rsidR="00E33C76" w:rsidRPr="00E33C76">
        <w:t>umo</w:t>
      </w:r>
      <w:r w:rsidR="00E33C76">
        <w:t>wy</w:t>
      </w:r>
      <w:r w:rsidR="00E33C76" w:rsidRPr="00E33C76">
        <w:t xml:space="preserve"> dotyczą</w:t>
      </w:r>
      <w:r w:rsidR="00E33C76">
        <w:t>cej</w:t>
      </w:r>
      <w:r w:rsidR="00E33C76" w:rsidRPr="00E33C76">
        <w:t xml:space="preserve"> obszaru EETS </w:t>
      </w:r>
      <w:r w:rsidR="00616B8C" w:rsidRPr="00845D9B">
        <w:t>w tym państwie</w:t>
      </w:r>
      <w:r w:rsidR="009E5A10" w:rsidRPr="00845D9B">
        <w:t xml:space="preserve">, chyba że </w:t>
      </w:r>
      <w:r w:rsidR="007924AD">
        <w:t xml:space="preserve">dostawca EETS wykaże, że </w:t>
      </w:r>
      <w:r w:rsidR="00F17455" w:rsidRPr="00845D9B">
        <w:t xml:space="preserve">umowa </w:t>
      </w:r>
      <w:r w:rsidR="00904F25">
        <w:t xml:space="preserve">dotycząca obszaru </w:t>
      </w:r>
      <w:r w:rsidR="00E843B5" w:rsidRPr="00845D9B">
        <w:t>EETS</w:t>
      </w:r>
      <w:r w:rsidR="001C0410" w:rsidRPr="00845D9B">
        <w:t xml:space="preserve"> nie została zawarta z powodu </w:t>
      </w:r>
      <w:r w:rsidR="001F6C80" w:rsidRPr="00845D9B">
        <w:t>n</w:t>
      </w:r>
      <w:r w:rsidR="001F6C80">
        <w:t>iedopełnienia</w:t>
      </w:r>
      <w:r w:rsidR="001F6C80" w:rsidRPr="00845D9B">
        <w:t xml:space="preserve"> </w:t>
      </w:r>
      <w:r w:rsidR="001C0410" w:rsidRPr="00845D9B">
        <w:t>przez podmiot</w:t>
      </w:r>
      <w:r w:rsidR="00F17455" w:rsidRPr="00845D9B">
        <w:t xml:space="preserve"> pobierającego </w:t>
      </w:r>
      <w:r w:rsidR="001C0410" w:rsidRPr="00845D9B">
        <w:t xml:space="preserve">opłaty </w:t>
      </w:r>
      <w:r w:rsidR="007924AD">
        <w:t>obowiązku zapewnienia</w:t>
      </w:r>
      <w:r w:rsidR="00F17455" w:rsidRPr="00845D9B">
        <w:t xml:space="preserve"> niedyskryminacyjnego dostępu dostawców EETS do obszar</w:t>
      </w:r>
      <w:r w:rsidR="007924AD">
        <w:t>u</w:t>
      </w:r>
      <w:r w:rsidR="00F17455" w:rsidRPr="00845D9B">
        <w:t xml:space="preserve"> EETS.</w:t>
      </w:r>
      <w:r w:rsidR="00A85561" w:rsidRPr="00845D9B">
        <w:t>”</w:t>
      </w:r>
      <w:r w:rsidR="00FF1097" w:rsidRPr="00845D9B">
        <w:t>,</w:t>
      </w:r>
    </w:p>
    <w:p w14:paraId="5D770AD5" w14:textId="532154AC" w:rsidR="00F17455" w:rsidRPr="007C4B0A" w:rsidRDefault="009E3A27" w:rsidP="009E3A27">
      <w:pPr>
        <w:pStyle w:val="LITlitera"/>
        <w:rPr>
          <w:rStyle w:val="PKpogrubieniekursywa"/>
          <w:b w:val="0"/>
          <w:i w:val="0"/>
        </w:rPr>
      </w:pPr>
      <w:r w:rsidRPr="003952D2">
        <w:rPr>
          <w:rStyle w:val="PKpogrubieniekursywa"/>
          <w:b w:val="0"/>
          <w:i w:val="0"/>
        </w:rPr>
        <w:t>b</w:t>
      </w:r>
      <w:r w:rsidR="00FF1097" w:rsidRPr="009E3A27">
        <w:rPr>
          <w:rStyle w:val="PKpogrubieniekursywa"/>
          <w:b w:val="0"/>
          <w:i w:val="0"/>
        </w:rPr>
        <w:t>) uchyla się ust. 2 i 3</w:t>
      </w:r>
      <w:r w:rsidR="00F17455" w:rsidRPr="00907DFB">
        <w:rPr>
          <w:rStyle w:val="PKpogrubieniekursywa"/>
          <w:b w:val="0"/>
          <w:i w:val="0"/>
        </w:rPr>
        <w:t>;</w:t>
      </w:r>
    </w:p>
    <w:p w14:paraId="3AE7626C" w14:textId="77777777" w:rsidR="00320626" w:rsidRDefault="00DB0480">
      <w:pPr>
        <w:pStyle w:val="PKTpunkt"/>
      </w:pPr>
      <w:r w:rsidRPr="000A358B">
        <w:t>1</w:t>
      </w:r>
      <w:r w:rsidR="00236AA5">
        <w:t>2</w:t>
      </w:r>
      <w:r w:rsidR="003F1363" w:rsidRPr="000A358B">
        <w:t xml:space="preserve">) </w:t>
      </w:r>
      <w:r w:rsidR="00320626">
        <w:t>art. 16h otrzymuje brzmienie:</w:t>
      </w:r>
    </w:p>
    <w:p w14:paraId="59B7A94B" w14:textId="77777777" w:rsidR="001D0142" w:rsidRDefault="00320626" w:rsidP="00B73CFC">
      <w:pPr>
        <w:pStyle w:val="ZARTzmartartykuempunktem"/>
      </w:pPr>
      <w:r w:rsidRPr="00320626">
        <w:lastRenderedPageBreak/>
        <w:t>„</w:t>
      </w:r>
      <w:r>
        <w:t xml:space="preserve">Art. 16h. </w:t>
      </w:r>
      <w:r w:rsidRPr="00320626">
        <w:t>Usługę EETS na terytorium Rzeczypospolitej Polskiej może także świadczyć dostawca EETS mający siedzibę na terytorium innego niż Rzeczpospolita Polska państwa członkowskiego Unii Europejskiej wpisany do odpowiedniego rejestru prowadzonego w państwie jego siedziby, po</w:t>
      </w:r>
      <w:r w:rsidR="001D0142">
        <w:t>:</w:t>
      </w:r>
    </w:p>
    <w:p w14:paraId="75E676D6" w14:textId="77777777" w:rsidR="00E33C76" w:rsidRPr="00320626" w:rsidRDefault="001D0142" w:rsidP="001C6522">
      <w:pPr>
        <w:pStyle w:val="ZPKTzmpktartykuempunktem"/>
      </w:pPr>
      <w:r>
        <w:t>1)</w:t>
      </w:r>
      <w:r w:rsidR="00320626" w:rsidRPr="00320626">
        <w:t xml:space="preserve"> zawarciu w formie pisemnej</w:t>
      </w:r>
      <w:r w:rsidR="00E33C76" w:rsidRPr="00320626">
        <w:t>:</w:t>
      </w:r>
    </w:p>
    <w:p w14:paraId="2569F2B8" w14:textId="3AA0B50C" w:rsidR="00E33C76" w:rsidRPr="00320626" w:rsidRDefault="001D0142" w:rsidP="001C6522">
      <w:pPr>
        <w:pStyle w:val="ZLITwPKTzmlitwpktartykuempunktem"/>
      </w:pPr>
      <w:r>
        <w:t>a</w:t>
      </w:r>
      <w:r w:rsidR="00E33C76" w:rsidRPr="00320626">
        <w:t>) umowy dotyczącej obszaru EETS z podmiotem pobierającym opłat</w:t>
      </w:r>
      <w:r w:rsidR="008878FB">
        <w:t>y</w:t>
      </w:r>
      <w:r w:rsidR="00C21D91">
        <w:t xml:space="preserve"> na obszarze EETS</w:t>
      </w:r>
      <w:r w:rsidR="00E33C76" w:rsidRPr="00320626">
        <w:t>, oraz</w:t>
      </w:r>
    </w:p>
    <w:p w14:paraId="6C9143CC" w14:textId="424E5D9C" w:rsidR="001D0142" w:rsidRDefault="001D0142" w:rsidP="001C6522">
      <w:pPr>
        <w:pStyle w:val="ZLITwPKTzmlitwpktartykuempunktem"/>
      </w:pPr>
      <w:r>
        <w:t>b</w:t>
      </w:r>
      <w:r w:rsidR="00E33C76" w:rsidRPr="00320626">
        <w:t xml:space="preserve">) umowy dotyczącej świadczenia </w:t>
      </w:r>
      <w:r w:rsidR="00320626" w:rsidRPr="00320626">
        <w:t xml:space="preserve">usługi </w:t>
      </w:r>
      <w:r w:rsidR="00E33C76" w:rsidRPr="00320626">
        <w:t>EETS</w:t>
      </w:r>
      <w:r>
        <w:t>;</w:t>
      </w:r>
    </w:p>
    <w:p w14:paraId="1BE2E9D7" w14:textId="77777777" w:rsidR="00320626" w:rsidRDefault="001D0142" w:rsidP="00B73CFC">
      <w:pPr>
        <w:pStyle w:val="ZPKTzmpktartykuempunktem"/>
      </w:pPr>
      <w:r>
        <w:t>2) zakończeniu, z pozytywnym wynikiem, procedury akredytacyjnej</w:t>
      </w:r>
      <w:r w:rsidR="00320626">
        <w:t>.</w:t>
      </w:r>
      <w:r w:rsidR="00E33C76" w:rsidRPr="00320626">
        <w:t>”</w:t>
      </w:r>
      <w:r w:rsidR="00320626" w:rsidRPr="00320626">
        <w:t>,</w:t>
      </w:r>
    </w:p>
    <w:p w14:paraId="6B3192FA" w14:textId="77777777" w:rsidR="003707C2" w:rsidRPr="000A358B" w:rsidRDefault="00236AA5" w:rsidP="001F7858">
      <w:pPr>
        <w:pStyle w:val="PKTpunkt"/>
      </w:pPr>
      <w:r>
        <w:t>13</w:t>
      </w:r>
      <w:r w:rsidR="00320626">
        <w:t>)</w:t>
      </w:r>
      <w:r w:rsidR="004207F5">
        <w:t xml:space="preserve"> </w:t>
      </w:r>
      <w:r w:rsidR="00D0459E">
        <w:t xml:space="preserve">w </w:t>
      </w:r>
      <w:r w:rsidR="00D172B9" w:rsidRPr="000A358B">
        <w:t>art. 16i</w:t>
      </w:r>
      <w:r w:rsidR="003707C2" w:rsidRPr="000A358B">
        <w:t>:</w:t>
      </w:r>
    </w:p>
    <w:p w14:paraId="67E071A9" w14:textId="77777777" w:rsidR="00845D9B" w:rsidRDefault="00D0459E" w:rsidP="0070455C">
      <w:pPr>
        <w:pStyle w:val="LITlitera"/>
      </w:pPr>
      <w:r>
        <w:t>a)</w:t>
      </w:r>
      <w:r w:rsidR="00845D9B">
        <w:t xml:space="preserve"> w ust. 1:</w:t>
      </w:r>
      <w:r>
        <w:t xml:space="preserve"> </w:t>
      </w:r>
    </w:p>
    <w:p w14:paraId="28754F84" w14:textId="77777777" w:rsidR="00A45C62" w:rsidRDefault="00845D9B" w:rsidP="0070455C">
      <w:pPr>
        <w:pStyle w:val="LITlitera"/>
      </w:pPr>
      <w:r>
        <w:sym w:font="Symbol" w:char="F02D"/>
      </w:r>
      <w:r>
        <w:t xml:space="preserve"> </w:t>
      </w:r>
      <w:r w:rsidR="009E68B9">
        <w:t>po pkt 1 dodaje się pkt</w:t>
      </w:r>
      <w:r w:rsidR="00A45C62">
        <w:t xml:space="preserve"> 1a w brzmieniu:</w:t>
      </w:r>
    </w:p>
    <w:p w14:paraId="37783CBE" w14:textId="77777777" w:rsidR="00A45C62" w:rsidRDefault="00A45C62" w:rsidP="00516233">
      <w:pPr>
        <w:pStyle w:val="ZPKTzmpktartykuempunktem"/>
      </w:pPr>
      <w:r w:rsidRPr="00A45C62">
        <w:t>„</w:t>
      </w:r>
      <w:r>
        <w:t>1a) świadczyć w sposób nieprzerwany usługę EETS na wszystkich obszarach EETS, co do których zawarł umow</w:t>
      </w:r>
      <w:r w:rsidR="00E33C76">
        <w:t>y dotyczące obszarów EETS, z</w:t>
      </w:r>
      <w:r w:rsidR="002C6FD4">
        <w:t xml:space="preserve"> wyjątkiem przypadków, w których</w:t>
      </w:r>
      <w:r w:rsidR="002C6FD4" w:rsidRPr="002C6FD4">
        <w:t xml:space="preserve"> zaprzestanie świadczenia usługi EETS wynika z nieprzestrzegania przez podmiot pobierający opłaty na obszarze EETS przepisów regulujących świadczenie usługi EETS w danym państwie członkowskim Unii Europejskiej</w:t>
      </w:r>
      <w:r w:rsidR="003837B9">
        <w:t xml:space="preserve"> - </w:t>
      </w:r>
      <w:r w:rsidR="003837B9" w:rsidRPr="003837B9">
        <w:t>w przypadku dostawcy EETS wpisanego do rejestru EETS</w:t>
      </w:r>
      <w:r>
        <w:t>;</w:t>
      </w:r>
      <w:r w:rsidRPr="00A45C62">
        <w:t>”</w:t>
      </w:r>
      <w:r>
        <w:t>,</w:t>
      </w:r>
    </w:p>
    <w:p w14:paraId="1ABF0AEF" w14:textId="77777777" w:rsidR="009E68B9" w:rsidRDefault="00A45C62" w:rsidP="00A45C62">
      <w:pPr>
        <w:pStyle w:val="LITlitera"/>
      </w:pPr>
      <w:r w:rsidRPr="00A45C62">
        <w:sym w:font="Symbol" w:char="F02D"/>
      </w:r>
      <w:r w:rsidRPr="00A45C62">
        <w:t xml:space="preserve"> </w:t>
      </w:r>
      <w:r>
        <w:t xml:space="preserve"> </w:t>
      </w:r>
      <w:r w:rsidR="009E68B9">
        <w:t>pkt 2 otrzymuje brzmienie:</w:t>
      </w:r>
    </w:p>
    <w:p w14:paraId="2E13385C" w14:textId="5369F1C1" w:rsidR="009E68B9" w:rsidRDefault="009E68B9" w:rsidP="009E68B9">
      <w:pPr>
        <w:pStyle w:val="LITlitera"/>
      </w:pPr>
      <w:r w:rsidRPr="009E68B9">
        <w:t>„</w:t>
      </w:r>
      <w:r>
        <w:t xml:space="preserve">2) </w:t>
      </w:r>
      <w:r w:rsidRPr="009E68B9">
        <w:t xml:space="preserve">niezwłocznie </w:t>
      </w:r>
      <w:r>
        <w:t>przekazywa</w:t>
      </w:r>
      <w:r w:rsidRPr="009E68B9">
        <w:t>ć podmiot</w:t>
      </w:r>
      <w:r>
        <w:t>owi pobierającemu</w:t>
      </w:r>
      <w:r w:rsidRPr="009E68B9">
        <w:t xml:space="preserve"> opłaty</w:t>
      </w:r>
      <w:r w:rsidR="008878FB">
        <w:t xml:space="preserve"> na obszarze EETS</w:t>
      </w:r>
      <w:r w:rsidRPr="009E68B9">
        <w:t>, z którym zawarł umowę</w:t>
      </w:r>
      <w:r w:rsidR="00E33C76">
        <w:t xml:space="preserve"> dotyczącą obszaru EETS</w:t>
      </w:r>
      <w:r>
        <w:t xml:space="preserve"> dane</w:t>
      </w:r>
      <w:r w:rsidR="00CA67AF">
        <w:t>, w tym dane osobowe użytkowników</w:t>
      </w:r>
      <w:r>
        <w:t xml:space="preserve"> EETS, niezbędne</w:t>
      </w:r>
      <w:r w:rsidRPr="009E68B9">
        <w:t xml:space="preserve"> do realizacji tej umowy, w tym</w:t>
      </w:r>
      <w:r>
        <w:t>:</w:t>
      </w:r>
    </w:p>
    <w:p w14:paraId="3265EA7A" w14:textId="226C48EA" w:rsidR="009E68B9" w:rsidRDefault="009E68B9" w:rsidP="00402FD0">
      <w:pPr>
        <w:pStyle w:val="ZLITwPKTzmlitwpktartykuempunktem"/>
      </w:pPr>
      <w:r>
        <w:t>a)</w:t>
      </w:r>
      <w:r w:rsidRPr="009E68B9">
        <w:t xml:space="preserve"> </w:t>
      </w:r>
      <w:r>
        <w:t>dane, na podstawie których podmiot pobierający opłat</w:t>
      </w:r>
      <w:r w:rsidR="008878FB">
        <w:t>y na obszarze EETS</w:t>
      </w:r>
      <w:r>
        <w:t xml:space="preserve"> ustala wysokość opłaty </w:t>
      </w:r>
      <w:r w:rsidR="00C3251C">
        <w:t xml:space="preserve">należnej </w:t>
      </w:r>
      <w:r>
        <w:t>od uży</w:t>
      </w:r>
      <w:r w:rsidR="00402FD0">
        <w:t xml:space="preserve">tkownika EETS </w:t>
      </w:r>
      <w:r w:rsidR="00C3251C">
        <w:t xml:space="preserve">za przejazdy po obszarze EETS </w:t>
      </w:r>
      <w:r w:rsidR="00402FD0">
        <w:t>lub dokonuje weryfikacji prawidłowości ustalenia wysokości tej opłaty przez dostawcę EETS,</w:t>
      </w:r>
    </w:p>
    <w:p w14:paraId="0AE127FC" w14:textId="77777777" w:rsidR="009E68B9" w:rsidRDefault="009E68B9" w:rsidP="00402FD0">
      <w:pPr>
        <w:pStyle w:val="ZLITwPKTzmlitwpktartykuempunktem"/>
      </w:pPr>
      <w:r>
        <w:t xml:space="preserve">b) dane o </w:t>
      </w:r>
      <w:r w:rsidRPr="009E68B9">
        <w:t>dostarczonych użytkownikom EETS urządzeniach, o których mowa w art. 16l ust. 1, oraz przypisaniu tych urządzeń do pojazdu samochodowego i użytkownika EETS;”,</w:t>
      </w:r>
    </w:p>
    <w:p w14:paraId="7AC7A3F8" w14:textId="77777777" w:rsidR="00845D9B" w:rsidRDefault="009E68B9" w:rsidP="00A45C62">
      <w:pPr>
        <w:pStyle w:val="LITlitera"/>
      </w:pPr>
      <w:r w:rsidRPr="009E68B9">
        <w:sym w:font="Symbol" w:char="F02D"/>
      </w:r>
      <w:r>
        <w:t xml:space="preserve"> </w:t>
      </w:r>
      <w:r w:rsidR="00845D9B">
        <w:t xml:space="preserve">po </w:t>
      </w:r>
      <w:r>
        <w:t>pkt 2 dodaje się pkt</w:t>
      </w:r>
      <w:r w:rsidR="00845D9B">
        <w:t xml:space="preserve"> 2a w brzmieniu:</w:t>
      </w:r>
    </w:p>
    <w:p w14:paraId="57EA4E7D" w14:textId="2F35FDA5" w:rsidR="00845D9B" w:rsidRDefault="00FF1097" w:rsidP="0098028A">
      <w:pPr>
        <w:pStyle w:val="ZPKTzmpktartykuempunktem"/>
      </w:pPr>
      <w:r w:rsidRPr="00845D9B">
        <w:t>„</w:t>
      </w:r>
      <w:r w:rsidR="00845D9B">
        <w:t xml:space="preserve">2a) </w:t>
      </w:r>
      <w:r w:rsidR="00845D9B" w:rsidRPr="00845D9B">
        <w:t xml:space="preserve">niezwłocznie, ale nie później niż w terminie dwóch dni kalendarzowych od dnia otrzymania wniosku, </w:t>
      </w:r>
      <w:r w:rsidR="006112C4">
        <w:t>przekazywać</w:t>
      </w:r>
      <w:r w:rsidR="00845D9B" w:rsidRPr="00845D9B">
        <w:t xml:space="preserve"> </w:t>
      </w:r>
      <w:r w:rsidR="008878FB">
        <w:t xml:space="preserve"> </w:t>
      </w:r>
      <w:r w:rsidR="00845D9B" w:rsidRPr="00845D9B">
        <w:t>podmiot</w:t>
      </w:r>
      <w:r w:rsidR="006112C4">
        <w:t>owi pobierającemu</w:t>
      </w:r>
      <w:r w:rsidR="00845D9B" w:rsidRPr="00845D9B">
        <w:t xml:space="preserve"> opłaty</w:t>
      </w:r>
      <w:r w:rsidR="008878FB">
        <w:t xml:space="preserve"> na obszarze EETS</w:t>
      </w:r>
      <w:r w:rsidR="00845D9B" w:rsidRPr="00845D9B">
        <w:t>, z którym zawarł umowę</w:t>
      </w:r>
      <w:r w:rsidR="00E33C76">
        <w:t xml:space="preserve"> dotyczącą obszaru EETS,</w:t>
      </w:r>
      <w:r w:rsidR="00845D9B" w:rsidRPr="00845D9B">
        <w:t xml:space="preserve"> </w:t>
      </w:r>
      <w:r w:rsidR="006112C4">
        <w:t xml:space="preserve">dane osobowe </w:t>
      </w:r>
      <w:r w:rsidR="006112C4">
        <w:lastRenderedPageBreak/>
        <w:t xml:space="preserve">użytkownika EETS </w:t>
      </w:r>
      <w:r w:rsidR="00CA67AF">
        <w:t>i pojazdu należącego do tego użytkownika</w:t>
      </w:r>
      <w:r w:rsidR="00845D9B" w:rsidRPr="00845D9B">
        <w:t xml:space="preserve">, w zakresie niezbędnym do wykonania obowiązku podatkowego </w:t>
      </w:r>
      <w:r w:rsidR="008B30BF">
        <w:t>ciążąc</w:t>
      </w:r>
      <w:r w:rsidR="00C3251C">
        <w:t>ego</w:t>
      </w:r>
      <w:r w:rsidR="008B30BF">
        <w:t xml:space="preserve"> na podmiocie</w:t>
      </w:r>
      <w:r w:rsidR="00845D9B" w:rsidRPr="00845D9B">
        <w:t xml:space="preserve"> pobierający</w:t>
      </w:r>
      <w:r w:rsidR="008B30BF">
        <w:t>m</w:t>
      </w:r>
      <w:r w:rsidR="0098028A">
        <w:t xml:space="preserve"> opłaty</w:t>
      </w:r>
      <w:r w:rsidR="004D3EDF" w:rsidRPr="004D3EDF">
        <w:t>;</w:t>
      </w:r>
      <w:r w:rsidR="00845D9B" w:rsidRPr="00845D9B">
        <w:t>”,</w:t>
      </w:r>
    </w:p>
    <w:p w14:paraId="52D1F2BE" w14:textId="77777777" w:rsidR="00D0459E" w:rsidRDefault="00845D9B" w:rsidP="0070455C">
      <w:pPr>
        <w:pStyle w:val="LITlitera"/>
      </w:pPr>
      <w:r>
        <w:sym w:font="Symbol" w:char="F02D"/>
      </w:r>
      <w:r w:rsidR="000A0E5A">
        <w:t xml:space="preserve"> </w:t>
      </w:r>
      <w:r>
        <w:t xml:space="preserve">pkt </w:t>
      </w:r>
      <w:r w:rsidR="008D30B4">
        <w:t xml:space="preserve">3 i </w:t>
      </w:r>
      <w:r>
        <w:t>4</w:t>
      </w:r>
      <w:r w:rsidR="0070455C">
        <w:t xml:space="preserve"> otrzymuj</w:t>
      </w:r>
      <w:r w:rsidR="008D30B4">
        <w:t>ą</w:t>
      </w:r>
      <w:r w:rsidR="00D0459E">
        <w:t xml:space="preserve"> brzmienie:</w:t>
      </w:r>
    </w:p>
    <w:p w14:paraId="5B5A3AFD" w14:textId="77777777" w:rsidR="008D30B4" w:rsidRDefault="00FF1097" w:rsidP="00091D08">
      <w:pPr>
        <w:pStyle w:val="ZPKTzmpktartykuempunktem"/>
      </w:pPr>
      <w:r w:rsidRPr="0070455C">
        <w:t>„</w:t>
      </w:r>
      <w:r w:rsidR="008D30B4">
        <w:t>3)</w:t>
      </w:r>
      <w:r w:rsidR="00091D08">
        <w:t xml:space="preserve"> </w:t>
      </w:r>
      <w:r w:rsidR="00091D08" w:rsidRPr="00091D08">
        <w:t>monitorować</w:t>
      </w:r>
      <w:r w:rsidR="00091D08">
        <w:t xml:space="preserve"> poziom</w:t>
      </w:r>
      <w:r w:rsidR="005572A5">
        <w:t xml:space="preserve"> świadczonej usługi EETS oraz przeprowadzać </w:t>
      </w:r>
      <w:r w:rsidR="00091D08" w:rsidRPr="00091D08">
        <w:t xml:space="preserve">audyt </w:t>
      </w:r>
      <w:r w:rsidR="005572A5">
        <w:t xml:space="preserve">tej usługi </w:t>
      </w:r>
      <w:r w:rsidR="00091D08" w:rsidRPr="00091D08">
        <w:t xml:space="preserve">we współpracy z </w:t>
      </w:r>
      <w:r w:rsidR="00CA67AF">
        <w:t xml:space="preserve">krajowym </w:t>
      </w:r>
      <w:r w:rsidR="00091D08" w:rsidRPr="00091D08">
        <w:t>podmiotem pobierającym opłaty</w:t>
      </w:r>
      <w:r w:rsidR="00CA67AF">
        <w:t xml:space="preserve"> na obszarze EETS</w:t>
      </w:r>
      <w:r w:rsidR="00091D08" w:rsidRPr="00091D08">
        <w:t>, z którym zawarł umowę</w:t>
      </w:r>
      <w:r w:rsidR="00E33C76">
        <w:t xml:space="preserve"> dotyczącą obszaru EETS</w:t>
      </w:r>
      <w:r w:rsidR="008D30B4">
        <w:t>;</w:t>
      </w:r>
    </w:p>
    <w:p w14:paraId="2F95DF31" w14:textId="77777777" w:rsidR="00B275C9" w:rsidRDefault="00D0459E" w:rsidP="00D0459E">
      <w:pPr>
        <w:pStyle w:val="ZPKTzmpktartykuempunktem"/>
      </w:pPr>
      <w:r w:rsidRPr="00D0459E">
        <w:t xml:space="preserve">4) </w:t>
      </w:r>
      <w:r>
        <w:t>współpracować z podmiotami</w:t>
      </w:r>
      <w:r w:rsidRPr="00D0459E">
        <w:t xml:space="preserve"> uprawnionym</w:t>
      </w:r>
      <w:r>
        <w:t>i</w:t>
      </w:r>
      <w:r w:rsidRPr="00D0459E">
        <w:t xml:space="preserve"> do kontroli prawidłowości</w:t>
      </w:r>
      <w:r w:rsidR="00B275C9">
        <w:t>:</w:t>
      </w:r>
    </w:p>
    <w:p w14:paraId="23A02821" w14:textId="77777777" w:rsidR="00B275C9" w:rsidRDefault="00B275C9" w:rsidP="000C1C39">
      <w:pPr>
        <w:pStyle w:val="ZLITwPKTzmlitwpktartykuempunktem"/>
      </w:pPr>
      <w:r>
        <w:t>a)</w:t>
      </w:r>
      <w:r w:rsidR="00D0459E" w:rsidRPr="00D0459E">
        <w:t xml:space="preserve"> uiszczenia</w:t>
      </w:r>
      <w:r w:rsidR="00D0459E">
        <w:t xml:space="preserve"> opłaty elektronicznej</w:t>
      </w:r>
      <w:r>
        <w:t>,</w:t>
      </w:r>
    </w:p>
    <w:p w14:paraId="52303ED9" w14:textId="77777777" w:rsidR="00B275C9" w:rsidRDefault="00B275C9" w:rsidP="000C1C39">
      <w:pPr>
        <w:pStyle w:val="ZLITwPKTzmlitwpktartykuempunktem"/>
      </w:pPr>
      <w:r>
        <w:t>b) wnoszenia</w:t>
      </w:r>
      <w:r w:rsidR="00B04ACF">
        <w:t xml:space="preserve"> elektronicznej</w:t>
      </w:r>
      <w:r>
        <w:t xml:space="preserve"> opłaty autostrad</w:t>
      </w:r>
      <w:r w:rsidR="00B04ACF">
        <w:t>owej</w:t>
      </w:r>
    </w:p>
    <w:p w14:paraId="1FE7E1E7" w14:textId="77777777" w:rsidR="00D0459E" w:rsidRPr="000A358B" w:rsidRDefault="00B275C9" w:rsidP="000C1C39">
      <w:pPr>
        <w:pStyle w:val="ZCZWSPLITwPKTzmczciwsplitwpktartykuempunktem"/>
      </w:pPr>
      <w:r>
        <w:t xml:space="preserve">- </w:t>
      </w:r>
      <w:r w:rsidR="00D0459E">
        <w:t xml:space="preserve">w tym </w:t>
      </w:r>
      <w:r w:rsidR="00B04ACF">
        <w:t xml:space="preserve">natychmiastowo </w:t>
      </w:r>
      <w:r w:rsidR="00D0459E">
        <w:t>przekazywać tym podmiotom</w:t>
      </w:r>
      <w:r w:rsidR="00B04ACF">
        <w:t>, na ich żądanie,</w:t>
      </w:r>
      <w:r w:rsidR="00D0459E" w:rsidRPr="00D0459E">
        <w:t xml:space="preserve"> </w:t>
      </w:r>
      <w:r w:rsidR="00157DC7">
        <w:t xml:space="preserve">za pośrednictwem </w:t>
      </w:r>
      <w:r w:rsidR="00744B29">
        <w:t xml:space="preserve">środków </w:t>
      </w:r>
      <w:r w:rsidR="00157DC7">
        <w:t xml:space="preserve">komunikacji elektronicznej, </w:t>
      </w:r>
      <w:r w:rsidR="00D0459E" w:rsidRPr="00D0459E">
        <w:t>dane użytkowników EETS naruszających obowiązki</w:t>
      </w:r>
      <w:r w:rsidR="00EA1D58">
        <w:t xml:space="preserve"> uiszczenia opłaty elektronicznej</w:t>
      </w:r>
      <w:r w:rsidR="00B04ACF">
        <w:t xml:space="preserve"> lub obowiązek wniesienia elektronicznej opłaty autostradowej</w:t>
      </w:r>
      <w:r w:rsidR="00CA67AF">
        <w:t xml:space="preserve"> oraz</w:t>
      </w:r>
      <w:r w:rsidR="00157DC7" w:rsidRPr="00157DC7" w:rsidDel="0070455C">
        <w:t xml:space="preserve"> dan</w:t>
      </w:r>
      <w:r w:rsidR="00157DC7" w:rsidRPr="00157DC7">
        <w:t>e</w:t>
      </w:r>
      <w:r w:rsidR="00157DC7" w:rsidRPr="00157DC7" w:rsidDel="0070455C">
        <w:t xml:space="preserve"> pojazdu stanowiącego własność </w:t>
      </w:r>
      <w:r w:rsidR="00CA67AF" w:rsidRPr="00CA67AF" w:rsidDel="0070455C">
        <w:t xml:space="preserve">użytkownika EETS </w:t>
      </w:r>
      <w:r w:rsidR="00157DC7" w:rsidRPr="00157DC7" w:rsidDel="0070455C">
        <w:t xml:space="preserve">lub znajdującego się w </w:t>
      </w:r>
      <w:r w:rsidR="00CA67AF">
        <w:t xml:space="preserve">jego </w:t>
      </w:r>
      <w:r w:rsidR="00157DC7" w:rsidRPr="00157DC7" w:rsidDel="0070455C">
        <w:t>posiadaniu</w:t>
      </w:r>
      <w:r w:rsidR="00D0459E" w:rsidRPr="00D0459E">
        <w:t>;</w:t>
      </w:r>
      <w:r w:rsidR="00845D9B" w:rsidRPr="000A0E5A">
        <w:t>”,</w:t>
      </w:r>
    </w:p>
    <w:p w14:paraId="1DD210F2" w14:textId="77777777" w:rsidR="00845D9B" w:rsidRDefault="000A0E5A" w:rsidP="0070455C">
      <w:pPr>
        <w:pStyle w:val="ZPKTzmpktartykuempunktem"/>
      </w:pPr>
      <w:r>
        <w:sym w:font="Symbol" w:char="F02D"/>
      </w:r>
      <w:r w:rsidR="00845D9B">
        <w:t xml:space="preserve"> po pkt 4 dodaje się pkt 4a w brzmieniu:</w:t>
      </w:r>
    </w:p>
    <w:p w14:paraId="1EE0C5F8" w14:textId="77777777" w:rsidR="0098028A" w:rsidRDefault="000A0E5A" w:rsidP="00157DC7">
      <w:pPr>
        <w:pStyle w:val="ZPKTzmpktartykuempunktem"/>
      </w:pPr>
      <w:r w:rsidRPr="000A0E5A">
        <w:t>„</w:t>
      </w:r>
      <w:r w:rsidR="00845D9B">
        <w:t>4a)</w:t>
      </w:r>
      <w:r w:rsidR="00845D9B" w:rsidRPr="00845D9B" w:rsidDel="0070455C">
        <w:t xml:space="preserve"> </w:t>
      </w:r>
      <w:r w:rsidR="0098028A">
        <w:t>w</w:t>
      </w:r>
      <w:r w:rsidR="0098028A" w:rsidRPr="0098028A">
        <w:t>drożyć i stosować interfejsy zapewniające</w:t>
      </w:r>
      <w:r w:rsidR="0098028A">
        <w:t>:</w:t>
      </w:r>
    </w:p>
    <w:p w14:paraId="30177B75" w14:textId="77777777" w:rsidR="0098028A" w:rsidRDefault="0098028A" w:rsidP="0098028A">
      <w:pPr>
        <w:pStyle w:val="ZLITwPKTzmlitwpktartykuempunktem"/>
      </w:pPr>
      <w:r>
        <w:t>a)</w:t>
      </w:r>
      <w:r w:rsidRPr="0098028A">
        <w:t xml:space="preserve"> komunikację pomiędzy składnikami interoperacyjności EETS</w:t>
      </w:r>
      <w:r>
        <w:t xml:space="preserve"> a</w:t>
      </w:r>
      <w:r w:rsidRPr="0098028A">
        <w:t xml:space="preserve"> systemem elektro</w:t>
      </w:r>
      <w:r>
        <w:t>nicznego poboru opłat</w:t>
      </w:r>
      <w:r w:rsidR="00C3251C">
        <w:t xml:space="preserve"> stosowanym na danym obszarze EETS</w:t>
      </w:r>
      <w:r w:rsidRPr="0098028A">
        <w:t xml:space="preserve">, </w:t>
      </w:r>
    </w:p>
    <w:p w14:paraId="0FE81278" w14:textId="77777777" w:rsidR="0098028A" w:rsidRDefault="0098028A" w:rsidP="0098028A">
      <w:pPr>
        <w:pStyle w:val="ZLITwPKTzmlitwpktartykuempunktem"/>
      </w:pPr>
      <w:r>
        <w:t>b) wymianę informacji z użytkownikami EETS</w:t>
      </w:r>
    </w:p>
    <w:p w14:paraId="55194CB3" w14:textId="77777777" w:rsidR="00845D9B" w:rsidRDefault="0098028A" w:rsidP="00157DC7">
      <w:pPr>
        <w:pStyle w:val="ZCZWSPLITwPKTzmczciwsplitwpktartykuempunktem"/>
      </w:pPr>
      <w:r>
        <w:t xml:space="preserve">- </w:t>
      </w:r>
      <w:r w:rsidRPr="0098028A">
        <w:t>zgodnie ze specyfikacją określoną w przepisach aktu wykonawczego wydanego przez Komisję Europejsk</w:t>
      </w:r>
      <w:r w:rsidR="00226114">
        <w:t>ą</w:t>
      </w:r>
      <w:r w:rsidRPr="0098028A">
        <w:t xml:space="preserve"> na podstawie art.</w:t>
      </w:r>
      <w:r w:rsidR="00CA67AF">
        <w:t xml:space="preserve"> 14 ust. 3 dyrektywy 2019/520</w:t>
      </w:r>
      <w:r w:rsidRPr="0098028A">
        <w:t>;</w:t>
      </w:r>
      <w:r w:rsidR="00845D9B" w:rsidRPr="000A0E5A">
        <w:t>”,</w:t>
      </w:r>
    </w:p>
    <w:p w14:paraId="46A05754" w14:textId="77777777" w:rsidR="000A0E5A" w:rsidRDefault="000A0E5A" w:rsidP="000A0E5A">
      <w:pPr>
        <w:pStyle w:val="ZPKTzmpktartykuempunktem"/>
      </w:pPr>
      <w:r>
        <w:sym w:font="Symbol" w:char="F02D"/>
      </w:r>
      <w:r>
        <w:t xml:space="preserve"> pkt 5 i 6 otrzymują brzmienie:</w:t>
      </w:r>
    </w:p>
    <w:p w14:paraId="1043055D" w14:textId="77777777" w:rsidR="0070455C" w:rsidRPr="0070455C" w:rsidRDefault="000A0E5A" w:rsidP="000A0E5A">
      <w:pPr>
        <w:pStyle w:val="ZPKTzmpktartykuempunktem"/>
      </w:pPr>
      <w:r w:rsidRPr="000A0E5A">
        <w:t>„</w:t>
      </w:r>
      <w:r w:rsidR="0070455C">
        <w:t xml:space="preserve">5) </w:t>
      </w:r>
      <w:r w:rsidR="0070455C" w:rsidRPr="0070455C">
        <w:t>udostępniać na swojej stronie internet</w:t>
      </w:r>
      <w:r w:rsidR="00783564">
        <w:t>owej informacje</w:t>
      </w:r>
      <w:r w:rsidR="0070455C" w:rsidRPr="0070455C">
        <w:t xml:space="preserve"> o:</w:t>
      </w:r>
    </w:p>
    <w:p w14:paraId="76317E13" w14:textId="77777777" w:rsidR="0070455C" w:rsidRPr="0070455C" w:rsidRDefault="0070455C" w:rsidP="0070455C">
      <w:pPr>
        <w:pStyle w:val="ZLITwPKTzmlitwpktartykuempunktem"/>
      </w:pPr>
      <w:r w:rsidRPr="0070455C">
        <w:t>a) obszarach EETS,</w:t>
      </w:r>
      <w:r w:rsidR="00CA67AF">
        <w:t xml:space="preserve"> na których aktualnie świadczy usługę EETS,</w:t>
      </w:r>
    </w:p>
    <w:p w14:paraId="63BE8F11" w14:textId="77777777" w:rsidR="003837B9" w:rsidRDefault="0070455C" w:rsidP="0070455C">
      <w:pPr>
        <w:pStyle w:val="ZLITwPKTzmlitwpktartykuempunktem"/>
      </w:pPr>
      <w:r w:rsidRPr="0070455C">
        <w:t xml:space="preserve">b) </w:t>
      </w:r>
      <w:r w:rsidR="003837B9" w:rsidRPr="003837B9">
        <w:t xml:space="preserve">planowanych działaniach mających na celu rozszerzenie </w:t>
      </w:r>
      <w:r w:rsidR="00C3251C">
        <w:t xml:space="preserve">zakresu </w:t>
      </w:r>
      <w:r w:rsidR="003837B9" w:rsidRPr="003837B9">
        <w:t xml:space="preserve">świadczenia usługi EETS </w:t>
      </w:r>
      <w:r w:rsidR="003837B9">
        <w:t>o</w:t>
      </w:r>
      <w:r w:rsidR="003837B9" w:rsidRPr="003837B9">
        <w:t xml:space="preserve"> obszary EETS</w:t>
      </w:r>
      <w:r w:rsidR="003837B9">
        <w:t xml:space="preserve">, które nie są </w:t>
      </w:r>
      <w:r w:rsidR="00C3251C">
        <w:t xml:space="preserve">aktualnie </w:t>
      </w:r>
      <w:r w:rsidR="003837B9">
        <w:t>obsługiwane przez tego dostawcę EETS,</w:t>
      </w:r>
    </w:p>
    <w:p w14:paraId="20837C3C" w14:textId="77777777" w:rsidR="003837B9" w:rsidRDefault="003837B9" w:rsidP="0070455C">
      <w:pPr>
        <w:pStyle w:val="ZLITwPKTzmlitwpktartykuempunktem"/>
      </w:pPr>
      <w:r>
        <w:t xml:space="preserve">c) </w:t>
      </w:r>
      <w:r w:rsidR="0070455C" w:rsidRPr="0070455C">
        <w:t>warunkach zawierania umów</w:t>
      </w:r>
      <w:r w:rsidR="00E37F92">
        <w:t xml:space="preserve"> o świadczenie usługi EETS</w:t>
      </w:r>
    </w:p>
    <w:p w14:paraId="6F41C357" w14:textId="77777777" w:rsidR="0070455C" w:rsidRDefault="003837B9" w:rsidP="00783564">
      <w:pPr>
        <w:pStyle w:val="ZCZWSPLITwPKTzmczciwsplitwpktartykuempunktem"/>
      </w:pPr>
      <w:r>
        <w:t xml:space="preserve">- </w:t>
      </w:r>
      <w:r w:rsidRPr="003837B9">
        <w:t>w przypadku dostawcy EETS wpisanego do rejestru EETS</w:t>
      </w:r>
      <w:r w:rsidR="0070455C" w:rsidRPr="0070455C">
        <w:t>;</w:t>
      </w:r>
    </w:p>
    <w:p w14:paraId="48EFCDA0" w14:textId="77777777" w:rsidR="0070455C" w:rsidRPr="0070455C" w:rsidRDefault="00845D9B" w:rsidP="00845D9B">
      <w:pPr>
        <w:pStyle w:val="ZPKTzmpktartykuempunktem"/>
      </w:pPr>
      <w:r>
        <w:t xml:space="preserve">6) </w:t>
      </w:r>
      <w:r w:rsidR="0070455C" w:rsidRPr="0070455C">
        <w:t>niezwłocznie informować ministra właściwego do spraw transportu o:</w:t>
      </w:r>
    </w:p>
    <w:p w14:paraId="32B0580E" w14:textId="77777777" w:rsidR="0070455C" w:rsidRPr="0070455C" w:rsidRDefault="0070455C" w:rsidP="00845D9B">
      <w:pPr>
        <w:pStyle w:val="ZLITwPKTzmlitwpktartykuempunktem"/>
      </w:pPr>
      <w:r w:rsidRPr="0070455C">
        <w:t xml:space="preserve">a) zawarciu umowy </w:t>
      </w:r>
      <w:r w:rsidR="00E37F92">
        <w:t>dotyczącej obszaru EETS</w:t>
      </w:r>
      <w:r w:rsidRPr="0070455C">
        <w:t>,</w:t>
      </w:r>
    </w:p>
    <w:p w14:paraId="322EDE43" w14:textId="77777777" w:rsidR="0070455C" w:rsidRPr="0070455C" w:rsidRDefault="0070455C" w:rsidP="00845D9B">
      <w:pPr>
        <w:pStyle w:val="ZLITwPKTzmlitwpktartykuempunktem"/>
      </w:pPr>
      <w:r w:rsidRPr="0070455C">
        <w:t>b) zmianach dotyczących go danych i informacji zawartych w rejestrze EETS</w:t>
      </w:r>
    </w:p>
    <w:p w14:paraId="4B118DA0" w14:textId="77777777" w:rsidR="0070455C" w:rsidRDefault="00845D9B" w:rsidP="00845D9B">
      <w:pPr>
        <w:pStyle w:val="ZCZWSPLITwPKTzmczciwsplitwpktartykuempunktem"/>
      </w:pPr>
      <w:r>
        <w:lastRenderedPageBreak/>
        <w:t>- w przypadku dostawcy EETS wpisanego do rejestru EETS</w:t>
      </w:r>
      <w:r w:rsidR="0070455C" w:rsidRPr="00845D9B">
        <w:t>;</w:t>
      </w:r>
      <w:r w:rsidRPr="00845D9B">
        <w:t>”,</w:t>
      </w:r>
    </w:p>
    <w:p w14:paraId="7B73126E" w14:textId="77777777" w:rsidR="00845D9B" w:rsidRDefault="000A0E5A" w:rsidP="000A0E5A">
      <w:pPr>
        <w:pStyle w:val="TIRtiret"/>
      </w:pPr>
      <w:r>
        <w:sym w:font="Symbol" w:char="F02D"/>
      </w:r>
      <w:r>
        <w:t xml:space="preserve"> po pkt 6 dodaje się pkt </w:t>
      </w:r>
      <w:r w:rsidR="000B4B23">
        <w:t>6a-6e</w:t>
      </w:r>
      <w:r>
        <w:t xml:space="preserve"> w brzmieniu</w:t>
      </w:r>
      <w:r w:rsidR="003068B1">
        <w:t>:</w:t>
      </w:r>
      <w:r>
        <w:t xml:space="preserve"> </w:t>
      </w:r>
    </w:p>
    <w:p w14:paraId="089707F7" w14:textId="4550651A" w:rsidR="008B14EF" w:rsidRDefault="000A0E5A">
      <w:pPr>
        <w:pStyle w:val="ZPKTzmpktartykuempunktem"/>
      </w:pPr>
      <w:r w:rsidRPr="000A0E5A">
        <w:t>„</w:t>
      </w:r>
      <w:r>
        <w:t>6a</w:t>
      </w:r>
      <w:r w:rsidR="00F769AE" w:rsidRPr="000A358B">
        <w:t xml:space="preserve">) </w:t>
      </w:r>
      <w:r w:rsidR="004F084F" w:rsidRPr="005F3191">
        <w:t xml:space="preserve">pokrywać koszty ponoszone przez </w:t>
      </w:r>
      <w:r w:rsidR="00CA67AF">
        <w:t xml:space="preserve"> </w:t>
      </w:r>
      <w:r w:rsidR="004F084F" w:rsidRPr="005F3191">
        <w:t>podmiot pobierający opłaty</w:t>
      </w:r>
      <w:r w:rsidR="00CA67AF">
        <w:t xml:space="preserve"> na obszarze EETS</w:t>
      </w:r>
      <w:r w:rsidR="00E37F92">
        <w:t>, z którym zawarł umowę dotyczącą obszaru EETS</w:t>
      </w:r>
      <w:r w:rsidR="00C3251C">
        <w:t>,</w:t>
      </w:r>
      <w:r w:rsidR="004F084F" w:rsidRPr="005F3191">
        <w:t xml:space="preserve"> </w:t>
      </w:r>
      <w:r w:rsidR="008B14EF">
        <w:t>wynikające</w:t>
      </w:r>
      <w:r w:rsidR="004F084F" w:rsidRPr="005F3191">
        <w:t xml:space="preserve"> z</w:t>
      </w:r>
      <w:r w:rsidR="008B14EF">
        <w:t>:</w:t>
      </w:r>
    </w:p>
    <w:p w14:paraId="251947E7" w14:textId="77777777" w:rsidR="008B14EF" w:rsidRDefault="008B14EF" w:rsidP="009840C2">
      <w:pPr>
        <w:pStyle w:val="ZLITwPKTzmlitwpktartykuempunktem"/>
      </w:pPr>
      <w:r>
        <w:t>a)</w:t>
      </w:r>
      <w:r w:rsidR="004F084F" w:rsidRPr="005F3191">
        <w:t xml:space="preserve"> konieczności przygotowania, wdrożenia, budowy lub eksploatacji </w:t>
      </w:r>
      <w:r w:rsidR="00B260DD">
        <w:t xml:space="preserve">elementów </w:t>
      </w:r>
      <w:r w:rsidR="004F084F" w:rsidRPr="005F3191">
        <w:t xml:space="preserve">systemu </w:t>
      </w:r>
      <w:r w:rsidR="00744B29" w:rsidRPr="00744B29">
        <w:t xml:space="preserve">elektronicznego </w:t>
      </w:r>
      <w:r w:rsidR="004F084F" w:rsidRPr="005F3191">
        <w:t>poboru opłat</w:t>
      </w:r>
      <w:r>
        <w:t xml:space="preserve">, </w:t>
      </w:r>
      <w:r w:rsidR="00B260DD">
        <w:t xml:space="preserve">które mają wyłącznie na celu </w:t>
      </w:r>
      <w:r w:rsidR="004E076A">
        <w:t>umożliwienie</w:t>
      </w:r>
      <w:r w:rsidR="00B260DD">
        <w:t xml:space="preserve"> dostawcy EETS </w:t>
      </w:r>
      <w:r w:rsidR="004E076A">
        <w:t>świadczenia</w:t>
      </w:r>
      <w:r w:rsidR="004F084F" w:rsidRPr="005F3191">
        <w:t xml:space="preserve"> usługi EETS zgodnie z ustawą i </w:t>
      </w:r>
      <w:r w:rsidR="004E076A">
        <w:t>przepisami aktów wykonawczych</w:t>
      </w:r>
      <w:r w:rsidR="00173B5E" w:rsidRPr="005F3191">
        <w:t xml:space="preserve"> wydanymi przez Komisję Europejską na podstawie </w:t>
      </w:r>
      <w:r w:rsidR="004F084F" w:rsidRPr="005F3191">
        <w:t>dyrektyw</w:t>
      </w:r>
      <w:r w:rsidR="00173B5E" w:rsidRPr="005F3191">
        <w:t>y</w:t>
      </w:r>
      <w:r w:rsidR="004F084F" w:rsidRPr="005F3191">
        <w:t xml:space="preserve"> </w:t>
      </w:r>
      <w:r w:rsidR="00600D80" w:rsidRPr="00600D80">
        <w:t>2019/520</w:t>
      </w:r>
      <w:r w:rsidR="00E84416" w:rsidRPr="005F3191">
        <w:t xml:space="preserve">, </w:t>
      </w:r>
    </w:p>
    <w:p w14:paraId="55E83319" w14:textId="033727DC" w:rsidR="00DF63B6" w:rsidRPr="000A358B" w:rsidRDefault="008B14EF" w:rsidP="00F86B32">
      <w:pPr>
        <w:pStyle w:val="ZLITwPKTzmlitwpktartykuempunktem"/>
      </w:pPr>
      <w:r>
        <w:t xml:space="preserve">b) </w:t>
      </w:r>
      <w:r w:rsidR="00744B29">
        <w:t xml:space="preserve">przeprowadzenia </w:t>
      </w:r>
      <w:r w:rsidR="00E84416" w:rsidRPr="005F3191">
        <w:t>procedury</w:t>
      </w:r>
      <w:r w:rsidR="004E3554">
        <w:t xml:space="preserve"> akredyt</w:t>
      </w:r>
      <w:r w:rsidR="00EB1FB5">
        <w:t>a</w:t>
      </w:r>
      <w:r w:rsidR="004E3554">
        <w:t>c</w:t>
      </w:r>
      <w:r w:rsidR="00EB1FB5">
        <w:t>yjn</w:t>
      </w:r>
      <w:r w:rsidR="004E3554">
        <w:t>ej</w:t>
      </w:r>
      <w:r w:rsidR="004F084F" w:rsidRPr="005F3191">
        <w:t>;</w:t>
      </w:r>
    </w:p>
    <w:p w14:paraId="47FD192D" w14:textId="10737875" w:rsidR="003C658B" w:rsidRPr="000A358B" w:rsidRDefault="000A0E5A">
      <w:pPr>
        <w:pStyle w:val="ZPKTzmpktartykuempunktem"/>
      </w:pPr>
      <w:r>
        <w:t>6b</w:t>
      </w:r>
      <w:r w:rsidR="0057276A" w:rsidRPr="000A358B">
        <w:t>)</w:t>
      </w:r>
      <w:r w:rsidR="003C658B" w:rsidRPr="000A358B">
        <w:t xml:space="preserve"> współdziałać z </w:t>
      </w:r>
      <w:r w:rsidR="008878FB">
        <w:t xml:space="preserve"> </w:t>
      </w:r>
      <w:r w:rsidR="003C658B" w:rsidRPr="000A358B">
        <w:t>podmiotem pobierającym opłaty</w:t>
      </w:r>
      <w:r w:rsidR="008878FB">
        <w:t xml:space="preserve"> na obszarze EETS</w:t>
      </w:r>
      <w:r w:rsidR="003C658B" w:rsidRPr="000A358B">
        <w:t>, z którym zawarł umowę</w:t>
      </w:r>
      <w:r w:rsidR="00E37F92">
        <w:t xml:space="preserve"> dotyczącą obszaru EETS</w:t>
      </w:r>
      <w:r w:rsidR="003C658B" w:rsidRPr="000A358B">
        <w:t xml:space="preserve">, </w:t>
      </w:r>
      <w:r w:rsidR="00500F9F" w:rsidRPr="000A358B">
        <w:t>przy wykonywaniu</w:t>
      </w:r>
      <w:r w:rsidR="003C658B" w:rsidRPr="000A358B">
        <w:t xml:space="preserve"> testów </w:t>
      </w:r>
      <w:r w:rsidR="0045147F" w:rsidRPr="005F3191">
        <w:t xml:space="preserve">elektronicznego </w:t>
      </w:r>
      <w:r w:rsidR="00500F9F" w:rsidRPr="000A358B">
        <w:t>systemu</w:t>
      </w:r>
      <w:r w:rsidR="003C658B" w:rsidRPr="000A358B">
        <w:t xml:space="preserve"> poboru opłat</w:t>
      </w:r>
      <w:r w:rsidR="00A93821" w:rsidRPr="000A358B">
        <w:t xml:space="preserve"> </w:t>
      </w:r>
      <w:r w:rsidR="009C5C79">
        <w:t xml:space="preserve">wykonywanych </w:t>
      </w:r>
      <w:r w:rsidR="00A93821" w:rsidRPr="000A358B">
        <w:t>przez ten podmiot</w:t>
      </w:r>
      <w:r w:rsidR="00A651F9">
        <w:t>, w zakresie, w jakim jest to niezbędne do zapewnienia prawidłowego świadczenia usługi EETS</w:t>
      </w:r>
      <w:r w:rsidR="00A276FE" w:rsidRPr="000A358B">
        <w:t>;</w:t>
      </w:r>
    </w:p>
    <w:p w14:paraId="53BBBE0B" w14:textId="77777777" w:rsidR="003707C2" w:rsidRPr="000A358B" w:rsidRDefault="000A0E5A">
      <w:pPr>
        <w:pStyle w:val="ZPKTzmpktartykuempunktem"/>
      </w:pPr>
      <w:r>
        <w:t>6c</w:t>
      </w:r>
      <w:r w:rsidR="003C658B" w:rsidRPr="000A358B">
        <w:t>)</w:t>
      </w:r>
      <w:r w:rsidR="0057276A" w:rsidRPr="000A358B">
        <w:t xml:space="preserve"> zawierać </w:t>
      </w:r>
      <w:r w:rsidR="00B97B6C" w:rsidRPr="000A358B">
        <w:t xml:space="preserve">z użytkownikami EETS </w:t>
      </w:r>
      <w:r w:rsidR="00EE0B89" w:rsidRPr="000A358B">
        <w:t>umowy</w:t>
      </w:r>
      <w:r w:rsidR="00E37F92">
        <w:t xml:space="preserve"> o świadczenie usługi EETS,</w:t>
      </w:r>
      <w:r w:rsidR="00EE0B89" w:rsidRPr="000A358B">
        <w:t xml:space="preserve"> </w:t>
      </w:r>
      <w:r w:rsidR="00B97B6C" w:rsidRPr="000A358B">
        <w:t>z zachowaniem zasady niedyskryminacji;</w:t>
      </w:r>
    </w:p>
    <w:p w14:paraId="64769F02" w14:textId="77777777" w:rsidR="009611E1" w:rsidRPr="000A358B" w:rsidRDefault="000A0E5A">
      <w:pPr>
        <w:pStyle w:val="ZPKTzmpktartykuempunktem"/>
      </w:pPr>
      <w:r>
        <w:t>6d</w:t>
      </w:r>
      <w:r w:rsidR="009611E1" w:rsidRPr="000A358B">
        <w:t xml:space="preserve">) </w:t>
      </w:r>
      <w:r w:rsidR="008841B7">
        <w:t>przekazywać</w:t>
      </w:r>
      <w:r w:rsidR="009611E1" w:rsidRPr="000A358B">
        <w:t xml:space="preserve"> użytkownikom EETS dokumenty księgowe </w:t>
      </w:r>
      <w:r w:rsidR="008841B7">
        <w:t>dotyczące</w:t>
      </w:r>
      <w:r w:rsidR="009611E1" w:rsidRPr="000A358B">
        <w:t xml:space="preserve"> opłat </w:t>
      </w:r>
      <w:r w:rsidR="006F6BC2">
        <w:t xml:space="preserve">za przejazd </w:t>
      </w:r>
      <w:r w:rsidR="009611E1" w:rsidRPr="000A358B">
        <w:t xml:space="preserve">uiszczonych </w:t>
      </w:r>
      <w:r w:rsidR="006F6BC2">
        <w:t xml:space="preserve">w ramach </w:t>
      </w:r>
      <w:r w:rsidR="009611E1" w:rsidRPr="000A358B">
        <w:t>usługi EETS</w:t>
      </w:r>
      <w:r w:rsidR="002E781E">
        <w:t xml:space="preserve">, zwane dalej </w:t>
      </w:r>
      <w:r w:rsidR="002E781E" w:rsidRPr="002E781E">
        <w:t>„</w:t>
      </w:r>
      <w:r w:rsidR="002E781E">
        <w:t>dokumentami księgowymi EETS</w:t>
      </w:r>
      <w:r w:rsidR="002E781E" w:rsidRPr="002E781E">
        <w:t>”</w:t>
      </w:r>
      <w:r w:rsidR="009611E1" w:rsidRPr="000A358B">
        <w:t>;</w:t>
      </w:r>
    </w:p>
    <w:p w14:paraId="35BF08F6" w14:textId="77777777" w:rsidR="003068B1" w:rsidRDefault="000A0E5A" w:rsidP="000A358B">
      <w:pPr>
        <w:pStyle w:val="ZPKTzmpktartykuempunktem"/>
      </w:pPr>
      <w:r>
        <w:t>6e</w:t>
      </w:r>
      <w:r w:rsidR="00EC465D" w:rsidRPr="000A358B">
        <w:t xml:space="preserve">) </w:t>
      </w:r>
      <w:r w:rsidR="00601C6D" w:rsidRPr="000A358B">
        <w:t>wdr</w:t>
      </w:r>
      <w:r w:rsidR="00601C6D">
        <w:t>ożyć</w:t>
      </w:r>
      <w:r w:rsidR="00601C6D" w:rsidRPr="000A358B">
        <w:t xml:space="preserve"> </w:t>
      </w:r>
      <w:r w:rsidR="00EC465D" w:rsidRPr="000A358B">
        <w:t>i stos</w:t>
      </w:r>
      <w:r w:rsidR="004B679C" w:rsidRPr="000A358B">
        <w:t>ować</w:t>
      </w:r>
      <w:r w:rsidR="00EC465D" w:rsidRPr="000A358B">
        <w:t xml:space="preserve"> politykę ochrony danych osobowych przetwarzanych w związku ze świadczeniem usługi EETS, </w:t>
      </w:r>
      <w:r w:rsidR="00BA7A49" w:rsidRPr="000A358B">
        <w:t>zgodnie z</w:t>
      </w:r>
      <w:r w:rsidR="00EC465D" w:rsidRPr="000A358B">
        <w:t xml:space="preserve"> art. 24 ust. 2 rozporządzenia 2016/679</w:t>
      </w:r>
      <w:r w:rsidR="00B82A68">
        <w:t>;</w:t>
      </w:r>
      <w:r w:rsidR="003068B1" w:rsidRPr="003068B1">
        <w:t>”,</w:t>
      </w:r>
    </w:p>
    <w:p w14:paraId="7CC79B28" w14:textId="77777777" w:rsidR="003068B1" w:rsidRDefault="003068B1" w:rsidP="000A358B">
      <w:pPr>
        <w:pStyle w:val="ZPKTzmpktartykuempunktem"/>
      </w:pPr>
      <w:r w:rsidRPr="003068B1">
        <w:sym w:font="Symbol" w:char="F02D"/>
      </w:r>
      <w:r>
        <w:t xml:space="preserve"> pkt 8</w:t>
      </w:r>
      <w:r w:rsidR="00583647">
        <w:t xml:space="preserve"> </w:t>
      </w:r>
      <w:r w:rsidR="00B82A68">
        <w:t xml:space="preserve">i 9 </w:t>
      </w:r>
      <w:r>
        <w:t>otrzymuj</w:t>
      </w:r>
      <w:r w:rsidR="00B82A68">
        <w:t>ą</w:t>
      </w:r>
      <w:r>
        <w:t xml:space="preserve"> brzmienie:</w:t>
      </w:r>
    </w:p>
    <w:p w14:paraId="10984CEA" w14:textId="77777777" w:rsidR="00583647" w:rsidRDefault="003068B1" w:rsidP="003068B1">
      <w:pPr>
        <w:pStyle w:val="ZPKTzmpktartykuempunktem"/>
      </w:pPr>
      <w:r w:rsidRPr="003068B1">
        <w:t>„8) niezwłocznie przekazywać ministrowi właściwemu do spraw transportu wnioski z oceny planu zarządzania ryzykiem, o których mowa w art. 16e ust. 4</w:t>
      </w:r>
      <w:r>
        <w:t>, oraz</w:t>
      </w:r>
      <w:r w:rsidRPr="003068B1">
        <w:t xml:space="preserve"> zapewnić ministrowi prawo do nieodpłatnego ich udostępniania w rejestrze, o którym mowa w art. 16v ust. 1 - w przypadku dostawcy EETS wpisanego do </w:t>
      </w:r>
      <w:bookmarkStart w:id="6" w:name="highlightHit_55"/>
      <w:bookmarkEnd w:id="6"/>
      <w:r w:rsidRPr="003068B1">
        <w:t>rejestru EETS;</w:t>
      </w:r>
    </w:p>
    <w:p w14:paraId="3DCB5864" w14:textId="77777777" w:rsidR="00B82A68" w:rsidRPr="00B82A68" w:rsidRDefault="00B82A68">
      <w:pPr>
        <w:pStyle w:val="ZPKTzmpktartykuempunktem"/>
      </w:pPr>
      <w:r w:rsidRPr="00B82A68">
        <w:t>9) niezwłocznie, nie później niż w terminie 3 dni od dnia zaprzestania faktycznego świadczenia usługi EETS, o którym mowa w art. 16g ust. 1 pkt 2 lit. a</w:t>
      </w:r>
      <w:r>
        <w:t xml:space="preserve">, </w:t>
      </w:r>
      <w:r w:rsidRPr="00B82A68">
        <w:t>albo zakończenia świadczenia usługi EETS, zgłosić ministrowi właściwemu do spraw transportu fakt za</w:t>
      </w:r>
      <w:r w:rsidR="00CB7CAD">
        <w:t>przestania</w:t>
      </w:r>
      <w:r w:rsidRPr="00B82A68">
        <w:t xml:space="preserve"> albo zakończenia świadczenia usługi EETS - w przypadku dostawcy EETS wpisanego do rejestru EETS.</w:t>
      </w:r>
      <w:r w:rsidR="00CB7CAD">
        <w:t>”;</w:t>
      </w:r>
    </w:p>
    <w:p w14:paraId="3D0AD4B0" w14:textId="77777777" w:rsidR="00342B3D" w:rsidRDefault="008D30B4" w:rsidP="000A0E5A">
      <w:pPr>
        <w:pStyle w:val="ZPKTzmpktartykuempunktem"/>
      </w:pPr>
      <w:r>
        <w:t xml:space="preserve">b) </w:t>
      </w:r>
      <w:r w:rsidR="00342B3D">
        <w:t>po ust. 1 dodaje się ust. 1a w brzmieniu:</w:t>
      </w:r>
    </w:p>
    <w:p w14:paraId="638E2E0A" w14:textId="38E0EB6F" w:rsidR="00342B3D" w:rsidRPr="00342B3D" w:rsidRDefault="00342B3D" w:rsidP="00342B3D">
      <w:pPr>
        <w:pStyle w:val="ZUSTzmustartykuempunktem"/>
      </w:pPr>
      <w:r w:rsidRPr="00342B3D">
        <w:lastRenderedPageBreak/>
        <w:t>„</w:t>
      </w:r>
      <w:r>
        <w:t xml:space="preserve">1a. </w:t>
      </w:r>
      <w:r w:rsidRPr="00342B3D">
        <w:t xml:space="preserve">Dostawca EETS jest ponadto obowiązany przekazywać podmiotowi pobierającemu </w:t>
      </w:r>
      <w:r w:rsidR="008878FB" w:rsidRPr="00342B3D">
        <w:t>opłat</w:t>
      </w:r>
      <w:r w:rsidR="008878FB">
        <w:t xml:space="preserve">y </w:t>
      </w:r>
      <w:r w:rsidR="00C54C8A">
        <w:t>na obszarze EETS, z którym zawarł umowę dotyczącą obszaru EETS,</w:t>
      </w:r>
      <w:r w:rsidRPr="00342B3D">
        <w:t xml:space="preserve"> informacje </w:t>
      </w:r>
      <w:r w:rsidR="00497DB7">
        <w:t xml:space="preserve">inne </w:t>
      </w:r>
      <w:r w:rsidRPr="00342B3D">
        <w:t>niż określone w ust. 1, jeśli akt wykonawczy wydany przez Komisję Europejską na podstawie art. 5 ust. 11 dyrektywy 2019/520 tak stanowi.”,</w:t>
      </w:r>
    </w:p>
    <w:p w14:paraId="6089281F" w14:textId="77777777" w:rsidR="004B679C" w:rsidRDefault="00342B3D" w:rsidP="00342B3D">
      <w:pPr>
        <w:pStyle w:val="ZPKTzmpktartykuempunktem"/>
      </w:pPr>
      <w:r>
        <w:t xml:space="preserve">c) </w:t>
      </w:r>
      <w:r w:rsidR="008D30B4">
        <w:t>dodaje się ust. 3</w:t>
      </w:r>
      <w:r w:rsidR="008B14EF">
        <w:t>-</w:t>
      </w:r>
      <w:r w:rsidR="008841B7">
        <w:t>1</w:t>
      </w:r>
      <w:r w:rsidR="00C46E42">
        <w:t>4</w:t>
      </w:r>
      <w:r w:rsidR="008D30B4">
        <w:t xml:space="preserve"> w brzmieniu:</w:t>
      </w:r>
    </w:p>
    <w:p w14:paraId="08D51C16" w14:textId="77777777" w:rsidR="008D30B4" w:rsidRDefault="00470ACC" w:rsidP="00342B3D">
      <w:pPr>
        <w:pStyle w:val="ZUSTzmustartykuempunktem"/>
      </w:pPr>
      <w:r w:rsidRPr="00470ACC">
        <w:t>„</w:t>
      </w:r>
      <w:r w:rsidR="008D30B4">
        <w:t xml:space="preserve">3. </w:t>
      </w:r>
      <w:r w:rsidR="008D30B4" w:rsidRPr="008D30B4">
        <w:t>Obowiązki, o których mowa w ust. 1 pkt 2,</w:t>
      </w:r>
      <w:r w:rsidR="008D30B4">
        <w:t xml:space="preserve"> 3 i 6b</w:t>
      </w:r>
      <w:r w:rsidR="00530F6F">
        <w:t xml:space="preserve"> oraz ust.</w:t>
      </w:r>
      <w:r w:rsidR="00342B3D">
        <w:t xml:space="preserve"> 1a</w:t>
      </w:r>
      <w:r w:rsidR="008D30B4" w:rsidRPr="008D30B4">
        <w:t>, dostawca EETS wypełnia z uwzględnieniem wymagań określonych w akcie wykonawczym wydanym przez Komisję Europejską na podstawie art. 5 ust. 11 dyrektywy 2019/520.</w:t>
      </w:r>
    </w:p>
    <w:p w14:paraId="72A31DE7" w14:textId="5E37C3B9" w:rsidR="00904509" w:rsidRPr="00904509" w:rsidRDefault="00824C3A" w:rsidP="00904509">
      <w:pPr>
        <w:pStyle w:val="ZUSTzmustartykuempunktem"/>
      </w:pPr>
      <w:r>
        <w:t>4</w:t>
      </w:r>
      <w:r w:rsidRPr="00824C3A">
        <w:t xml:space="preserve">. </w:t>
      </w:r>
      <w:r w:rsidR="00AC074D">
        <w:t>P</w:t>
      </w:r>
      <w:r w:rsidRPr="00824C3A">
        <w:t>odmiot pobierający opłaty</w:t>
      </w:r>
      <w:r w:rsidR="004A68B3">
        <w:t xml:space="preserve"> na obszarze EETS</w:t>
      </w:r>
      <w:r w:rsidR="00904509">
        <w:t xml:space="preserve">, który uzyskał </w:t>
      </w:r>
      <w:r w:rsidR="005639DC">
        <w:t xml:space="preserve">od dostawcy EETS </w:t>
      </w:r>
      <w:r w:rsidR="00904509">
        <w:t xml:space="preserve">dane osobowe </w:t>
      </w:r>
      <w:r w:rsidR="00A651F9">
        <w:t xml:space="preserve">w zakresie niezbędnym do wykonania obowiązku podatkowego ciążącego na tym podmiocie </w:t>
      </w:r>
      <w:r w:rsidR="00904509">
        <w:t xml:space="preserve">jest obowiązany </w:t>
      </w:r>
      <w:r w:rsidR="00904509" w:rsidRPr="00904509">
        <w:t>zapewnić, że dane te:</w:t>
      </w:r>
    </w:p>
    <w:p w14:paraId="76BF23AC" w14:textId="5C767313" w:rsidR="008F0E4C" w:rsidRPr="00904509" w:rsidRDefault="008B30BF" w:rsidP="005639DC">
      <w:pPr>
        <w:pStyle w:val="ZPKTzmpktartykuempunktem"/>
      </w:pPr>
      <w:r w:rsidRPr="00904509">
        <w:t xml:space="preserve">1) </w:t>
      </w:r>
      <w:r w:rsidR="004F6371" w:rsidRPr="00904509">
        <w:t xml:space="preserve">nie </w:t>
      </w:r>
      <w:r w:rsidR="00904509">
        <w:t>zostaną udostępnio</w:t>
      </w:r>
      <w:r w:rsidR="00904509" w:rsidRPr="00904509">
        <w:t>ne</w:t>
      </w:r>
      <w:r w:rsidR="004F6371" w:rsidRPr="00904509">
        <w:t xml:space="preserve"> </w:t>
      </w:r>
      <w:r w:rsidR="00AC074D">
        <w:t>podmiotom świadczącym</w:t>
      </w:r>
      <w:r w:rsidR="00904509">
        <w:t xml:space="preserve"> usługi poboru opłat i dostawcom EETS świadczącym</w:t>
      </w:r>
      <w:r w:rsidR="004A68B3">
        <w:t>, odpowiednio,</w:t>
      </w:r>
      <w:r w:rsidR="00904509">
        <w:t xml:space="preserve"> usługę poboru opłat albo usługę EETS na terytorium Rzeczypospolitej Polskiej</w:t>
      </w:r>
      <w:r w:rsidR="004F6371" w:rsidRPr="00904509">
        <w:t>;</w:t>
      </w:r>
    </w:p>
    <w:p w14:paraId="1DC867F6" w14:textId="2115B2D2" w:rsidR="00824C3A" w:rsidRDefault="004F6371" w:rsidP="005639DC">
      <w:pPr>
        <w:pStyle w:val="ZPKTzmpktartykuempunktem"/>
      </w:pPr>
      <w:r w:rsidRPr="00904509">
        <w:t xml:space="preserve">2) zostaną wykorzystane </w:t>
      </w:r>
      <w:r w:rsidR="005639DC">
        <w:t xml:space="preserve">przez podmiot pobierający opłaty </w:t>
      </w:r>
      <w:r w:rsidR="004A68B3">
        <w:t xml:space="preserve">na obszarze EETS </w:t>
      </w:r>
      <w:r w:rsidR="005639DC">
        <w:t xml:space="preserve">wyłącznie </w:t>
      </w:r>
      <w:r w:rsidR="005639DC" w:rsidRPr="005639DC">
        <w:t xml:space="preserve">w </w:t>
      </w:r>
      <w:r w:rsidR="004A68B3">
        <w:t xml:space="preserve">celu w jaki zostały one uzyskane </w:t>
      </w:r>
      <w:r w:rsidR="00904509" w:rsidRPr="00904509">
        <w:t xml:space="preserve">- w przypadku gdy </w:t>
      </w:r>
      <w:r w:rsidR="005639DC">
        <w:t>p</w:t>
      </w:r>
      <w:r w:rsidR="005639DC" w:rsidRPr="005639DC">
        <w:t>odmiot pobierający opłaty</w:t>
      </w:r>
      <w:r w:rsidR="004A68B3">
        <w:t xml:space="preserve"> na obszarze EETS</w:t>
      </w:r>
      <w:r w:rsidR="005639DC" w:rsidRPr="005639DC">
        <w:t>, który uzyskał dane osobowe</w:t>
      </w:r>
      <w:r w:rsidR="005639DC">
        <w:t xml:space="preserve"> od dostawcy EETS</w:t>
      </w:r>
      <w:r w:rsidR="005639DC" w:rsidRPr="005639DC">
        <w:t xml:space="preserve"> </w:t>
      </w:r>
      <w:r w:rsidR="00904509" w:rsidRPr="00904509">
        <w:t>osobiście świadczy krajową usługę poboru opłat</w:t>
      </w:r>
      <w:r w:rsidRPr="00904509">
        <w:t>.</w:t>
      </w:r>
    </w:p>
    <w:p w14:paraId="2C490031" w14:textId="77777777" w:rsidR="004265C5" w:rsidRPr="004265C5" w:rsidRDefault="004265C5" w:rsidP="004265C5">
      <w:pPr>
        <w:pStyle w:val="ZUSTzmustartykuempunktem"/>
      </w:pPr>
      <w:r w:rsidRPr="004265C5">
        <w:t>5. Zasady współpracy</w:t>
      </w:r>
      <w:r w:rsidR="00A651F9">
        <w:t xml:space="preserve"> z podmiotami </w:t>
      </w:r>
      <w:r w:rsidR="004D7704">
        <w:t>uprawnionymi</w:t>
      </w:r>
      <w:r w:rsidR="00A651F9">
        <w:t xml:space="preserve"> do kontroli</w:t>
      </w:r>
      <w:r w:rsidR="004A68B3">
        <w:t xml:space="preserve"> prawidłowości uiszczenia opłaty elektronicznej oraz prawidłowości wnoszenia elektronicznej opłaty autostradowej </w:t>
      </w:r>
      <w:r w:rsidRPr="004265C5">
        <w:t>określa</w:t>
      </w:r>
      <w:r w:rsidR="00C04C3B">
        <w:t>ją</w:t>
      </w:r>
      <w:r w:rsidRPr="004265C5">
        <w:t>:</w:t>
      </w:r>
    </w:p>
    <w:p w14:paraId="079917A5" w14:textId="099F5704" w:rsidR="004265C5" w:rsidRPr="004265C5" w:rsidRDefault="004265C5" w:rsidP="004265C5">
      <w:pPr>
        <w:pStyle w:val="ZPKTzmpktartykuempunktem"/>
      </w:pPr>
      <w:r w:rsidRPr="004265C5">
        <w:t xml:space="preserve">1) porozumienie </w:t>
      </w:r>
      <w:r w:rsidR="00C46E42">
        <w:t xml:space="preserve">zawarte </w:t>
      </w:r>
      <w:r w:rsidR="00EC28F5">
        <w:t>między dostawcą EETS a</w:t>
      </w:r>
      <w:r w:rsidR="00C46E42">
        <w:t xml:space="preserve"> Głównym Inspektorem Transportu Drogowego </w:t>
      </w:r>
      <w:r w:rsidR="00EC28F5">
        <w:t>–</w:t>
      </w:r>
      <w:r w:rsidR="001616F6">
        <w:t xml:space="preserve"> </w:t>
      </w:r>
      <w:r w:rsidRPr="004265C5">
        <w:t>w zakresie współpracy dostawcy EETS z</w:t>
      </w:r>
      <w:r w:rsidR="00C46E42">
        <w:t xml:space="preserve"> tym</w:t>
      </w:r>
      <w:r w:rsidRPr="004265C5">
        <w:t xml:space="preserve"> </w:t>
      </w:r>
      <w:r w:rsidR="004A68B3">
        <w:t>organem</w:t>
      </w:r>
      <w:r w:rsidRPr="004265C5">
        <w:t>;</w:t>
      </w:r>
    </w:p>
    <w:p w14:paraId="172CBF21" w14:textId="5879F11D" w:rsidR="004265C5" w:rsidRDefault="004265C5" w:rsidP="004265C5">
      <w:pPr>
        <w:pStyle w:val="ZPKTzmpktartykuempunktem"/>
      </w:pPr>
      <w:r w:rsidRPr="004265C5">
        <w:t>2) umowa</w:t>
      </w:r>
      <w:r w:rsidR="00E37F92">
        <w:t xml:space="preserve"> dotycząca obszaru EETS zawarta</w:t>
      </w:r>
      <w:r w:rsidR="00EC28F5">
        <w:t xml:space="preserve"> między dostawcą EETS a</w:t>
      </w:r>
      <w:r w:rsidR="00E37F92">
        <w:t xml:space="preserve"> Szefem KAS </w:t>
      </w:r>
      <w:r w:rsidR="00EC28F5">
        <w:t>–</w:t>
      </w:r>
      <w:r w:rsidRPr="004265C5">
        <w:t xml:space="preserve"> w zakresie współpracy dostawcy EETS z </w:t>
      </w:r>
      <w:r w:rsidR="00C46E42">
        <w:t xml:space="preserve">funkcjonariuszami </w:t>
      </w:r>
      <w:r w:rsidR="00C46E42" w:rsidRPr="00C46E42">
        <w:t>Służby Celno-Skarbowej</w:t>
      </w:r>
      <w:r w:rsidRPr="004265C5">
        <w:t>.</w:t>
      </w:r>
    </w:p>
    <w:p w14:paraId="2AAD1295" w14:textId="77777777" w:rsidR="004F6371" w:rsidRDefault="00824C3A" w:rsidP="004F6371">
      <w:pPr>
        <w:pStyle w:val="ZUSTzmustartykuempunktem"/>
      </w:pPr>
      <w:r>
        <w:t xml:space="preserve">6. </w:t>
      </w:r>
      <w:r w:rsidR="004F6371">
        <w:t xml:space="preserve">W przypadku gdy </w:t>
      </w:r>
      <w:r w:rsidR="009C5C79" w:rsidRPr="009C5C79">
        <w:t>funkcjonariusz</w:t>
      </w:r>
      <w:r w:rsidR="009C5C79">
        <w:t>e</w:t>
      </w:r>
      <w:r w:rsidR="009C5C79" w:rsidRPr="009C5C79">
        <w:t xml:space="preserve"> Służby Celno-Skarbowej </w:t>
      </w:r>
      <w:r w:rsidR="009C5C79">
        <w:t xml:space="preserve">uzyskują </w:t>
      </w:r>
      <w:r w:rsidR="004F6371">
        <w:t xml:space="preserve">dane osobowe </w:t>
      </w:r>
      <w:r w:rsidR="004F6371" w:rsidRPr="004F6371">
        <w:t>na podstawie ust. 1 pkt 4</w:t>
      </w:r>
      <w:r w:rsidR="004F6371">
        <w:t>, administratorem tych danych jest Szef KAS.</w:t>
      </w:r>
    </w:p>
    <w:p w14:paraId="4CAE9D71" w14:textId="77777777" w:rsidR="008B30BF" w:rsidRDefault="004F6371" w:rsidP="00824C3A">
      <w:pPr>
        <w:pStyle w:val="ZUSTzmustartykuempunktem"/>
      </w:pPr>
      <w:r>
        <w:t xml:space="preserve">7. </w:t>
      </w:r>
      <w:r w:rsidR="008B30BF">
        <w:t xml:space="preserve">W przypadku gdy </w:t>
      </w:r>
      <w:r w:rsidRPr="004F6371">
        <w:t>funkcjonariusz</w:t>
      </w:r>
      <w:r>
        <w:t>e</w:t>
      </w:r>
      <w:r w:rsidRPr="004F6371">
        <w:t xml:space="preserve"> Służby Celno-Skarbowej </w:t>
      </w:r>
      <w:r w:rsidR="00744B29">
        <w:t xml:space="preserve">uzyskują </w:t>
      </w:r>
      <w:r w:rsidRPr="004F6371">
        <w:t xml:space="preserve">od dostawcy EETS </w:t>
      </w:r>
      <w:r>
        <w:t xml:space="preserve">dane osobowe </w:t>
      </w:r>
      <w:r w:rsidRPr="004F6371">
        <w:t>na podstawie ust. 1 pkt 4</w:t>
      </w:r>
      <w:r>
        <w:t>,</w:t>
      </w:r>
      <w:r w:rsidRPr="004F6371">
        <w:t xml:space="preserve"> </w:t>
      </w:r>
      <w:r w:rsidR="00C7552C">
        <w:t xml:space="preserve">a Szef KAS </w:t>
      </w:r>
      <w:r w:rsidR="00C7552C" w:rsidRPr="00C7552C">
        <w:t>osobiście świadczy krajową usługę poboru opłat</w:t>
      </w:r>
      <w:r w:rsidR="00C04C3B">
        <w:t>,</w:t>
      </w:r>
      <w:r w:rsidR="00C7552C">
        <w:t xml:space="preserve"> organ ten</w:t>
      </w:r>
      <w:r>
        <w:t xml:space="preserve"> jest obowiązany zapewnić, że dane te:</w:t>
      </w:r>
    </w:p>
    <w:p w14:paraId="61DAE48C" w14:textId="5923C2AB" w:rsidR="008F0E4C" w:rsidRDefault="008B30BF" w:rsidP="004F6371">
      <w:pPr>
        <w:pStyle w:val="ZPKTzmpktartykuempunktem"/>
      </w:pPr>
      <w:r>
        <w:t xml:space="preserve">1) </w:t>
      </w:r>
      <w:r w:rsidR="004F6371">
        <w:t xml:space="preserve">nie </w:t>
      </w:r>
      <w:r w:rsidR="00904509">
        <w:t>są udostępniane</w:t>
      </w:r>
      <w:r w:rsidR="004F6371">
        <w:t xml:space="preserve"> innym podmiotom</w:t>
      </w:r>
      <w:r>
        <w:t xml:space="preserve"> pobierając</w:t>
      </w:r>
      <w:r w:rsidR="004F6371">
        <w:t>ym opłaty</w:t>
      </w:r>
      <w:r w:rsidR="00783D80">
        <w:t xml:space="preserve"> na obszarach EETS</w:t>
      </w:r>
      <w:r w:rsidR="004F6371">
        <w:t>;</w:t>
      </w:r>
    </w:p>
    <w:p w14:paraId="257EA94D" w14:textId="77777777" w:rsidR="00C7552C" w:rsidRDefault="004F6371" w:rsidP="005639DC">
      <w:pPr>
        <w:pStyle w:val="ZPKTzmpktartykuempunktem"/>
      </w:pPr>
      <w:r>
        <w:t>2) zostaną wykorzystane</w:t>
      </w:r>
      <w:r w:rsidR="005639DC">
        <w:t xml:space="preserve"> </w:t>
      </w:r>
      <w:r>
        <w:t>wyłącznie w cel</w:t>
      </w:r>
      <w:r w:rsidR="00C7552C">
        <w:t>ach:</w:t>
      </w:r>
    </w:p>
    <w:p w14:paraId="0731ABAB" w14:textId="77777777" w:rsidR="00157DC7" w:rsidRDefault="00C7552C" w:rsidP="00F0541F">
      <w:pPr>
        <w:pStyle w:val="ZLITwPKTzmlitwpktartykuempunktem"/>
      </w:pPr>
      <w:r>
        <w:lastRenderedPageBreak/>
        <w:t>a)</w:t>
      </w:r>
      <w:r w:rsidR="004F6371">
        <w:t xml:space="preserve"> </w:t>
      </w:r>
      <w:r w:rsidR="00824C3A" w:rsidRPr="00824C3A">
        <w:t xml:space="preserve">ustalenia </w:t>
      </w:r>
      <w:r w:rsidR="008F0E4C">
        <w:t xml:space="preserve">danych </w:t>
      </w:r>
      <w:r w:rsidR="00824C3A" w:rsidRPr="00824C3A">
        <w:t>pod</w:t>
      </w:r>
      <w:r w:rsidR="00EA1D58">
        <w:t>miotów naruszających obowiązki uiszczenia opłaty elektronicznej</w:t>
      </w:r>
      <w:r w:rsidR="004F6371">
        <w:t xml:space="preserve"> </w:t>
      </w:r>
      <w:r w:rsidR="00157DC7">
        <w:t>albo obowiązek wniesienia elek</w:t>
      </w:r>
      <w:r w:rsidR="004A68B3">
        <w:t>tronicznej opłaty autostradowej,</w:t>
      </w:r>
    </w:p>
    <w:p w14:paraId="1793778B" w14:textId="77777777" w:rsidR="00C7552C" w:rsidRDefault="00157DC7" w:rsidP="00F0541F">
      <w:pPr>
        <w:pStyle w:val="ZLITwPKTzmlitwpktartykuempunktem"/>
      </w:pPr>
      <w:r>
        <w:t xml:space="preserve">b) wystawienia i doręczenia wezwania do wniesienia </w:t>
      </w:r>
      <w:r w:rsidR="005E22A7" w:rsidRPr="005E22A7">
        <w:t xml:space="preserve">autostradowej </w:t>
      </w:r>
      <w:r>
        <w:t xml:space="preserve">opłaty dodatkowej oraz prowadzenia postępowania w związku z wniesieniem sprzeciwu od </w:t>
      </w:r>
      <w:r w:rsidR="005E22A7">
        <w:t xml:space="preserve">autostradowej </w:t>
      </w:r>
      <w:r>
        <w:t xml:space="preserve">opłaty </w:t>
      </w:r>
      <w:r w:rsidR="005E22A7">
        <w:t>dodatkowej</w:t>
      </w:r>
      <w:r w:rsidR="004A68B3">
        <w:t>,</w:t>
      </w:r>
    </w:p>
    <w:p w14:paraId="0F5DE0B9" w14:textId="4BF011DB" w:rsidR="008F0E4C" w:rsidRDefault="00B86AFC" w:rsidP="00F0541F">
      <w:pPr>
        <w:pStyle w:val="ZLITwPKTzmlitwpktartykuempunktem"/>
      </w:pPr>
      <w:r>
        <w:t>c</w:t>
      </w:r>
      <w:r w:rsidR="00C7552C">
        <w:t xml:space="preserve">) </w:t>
      </w:r>
      <w:r w:rsidR="004F6371" w:rsidRPr="004F6371">
        <w:t>przekaz</w:t>
      </w:r>
      <w:r w:rsidR="004F6371">
        <w:t>ania dokumentów</w:t>
      </w:r>
      <w:r w:rsidR="004F6371" w:rsidRPr="004F6371">
        <w:t xml:space="preserve"> z przeprowadzonej kontroli </w:t>
      </w:r>
      <w:r w:rsidR="00157DC7">
        <w:t xml:space="preserve">prawidłowości uiszczenia opłaty elektronicznej </w:t>
      </w:r>
      <w:r w:rsidR="004F6371" w:rsidRPr="004F6371">
        <w:t>Głównemu Inspektorowi Transportu Drogowego</w:t>
      </w:r>
      <w:r w:rsidR="00575110">
        <w:t>,</w:t>
      </w:r>
      <w:r w:rsidR="004F6371">
        <w:t xml:space="preserve"> zgodnie z art. 13l ust. 1c</w:t>
      </w:r>
      <w:r w:rsidR="00C7552C">
        <w:t>.</w:t>
      </w:r>
    </w:p>
    <w:p w14:paraId="1F82C8CA" w14:textId="654F1DB5" w:rsidR="005639DC" w:rsidRDefault="004265C5" w:rsidP="00C11E02">
      <w:pPr>
        <w:pStyle w:val="ZUSTzmustartykuempunktem"/>
      </w:pPr>
      <w:r>
        <w:t>8.</w:t>
      </w:r>
      <w:r w:rsidR="005639DC" w:rsidRPr="005639DC">
        <w:t xml:space="preserve"> Do przetwarzania</w:t>
      </w:r>
      <w:r w:rsidR="005639DC">
        <w:t xml:space="preserve"> przez </w:t>
      </w:r>
      <w:r w:rsidR="00575110">
        <w:t xml:space="preserve">krajowe </w:t>
      </w:r>
      <w:r w:rsidR="005639DC">
        <w:t xml:space="preserve">podmioty pobierające opłaty </w:t>
      </w:r>
      <w:r w:rsidR="00575110">
        <w:t xml:space="preserve">na obszarach EETS </w:t>
      </w:r>
      <w:r w:rsidR="005639DC">
        <w:t xml:space="preserve">danych osobowych uzyskanych od dostawców EETS na podstawie </w:t>
      </w:r>
      <w:r w:rsidR="00C11E02">
        <w:t>ust. 1 pkt 2a</w:t>
      </w:r>
      <w:r w:rsidR="00575110">
        <w:t xml:space="preserve"> i</w:t>
      </w:r>
      <w:r w:rsidR="00C11E02">
        <w:t xml:space="preserve"> 4, </w:t>
      </w:r>
      <w:r w:rsidR="00A226CE">
        <w:t xml:space="preserve">w zakresie nieobjętym zastosowaniem rozporządzenia Parlamentu Europejskiego i Rady (UE) 2016/679 z dnia 27 kwietnia 2016 r. w sprawie ochrony osób fizycznych w związku z przetwarzaniem danych osobowych i w sprawie swobodnego przepływu takich danych oraz uchylenia dyrektywy 95/46/WE, </w:t>
      </w:r>
      <w:r w:rsidR="005639DC" w:rsidRPr="005639DC">
        <w:t>przepisy art.</w:t>
      </w:r>
      <w:r w:rsidR="007F46BE">
        <w:t xml:space="preserve"> 159-166 oraz art.</w:t>
      </w:r>
      <w:r w:rsidR="005639DC" w:rsidRPr="005639DC">
        <w:t xml:space="preserve"> 174</w:t>
      </w:r>
      <w:r w:rsidR="005639DC" w:rsidRPr="00C11E02">
        <w:rPr>
          <w:rStyle w:val="IGindeksgrny"/>
        </w:rPr>
        <w:t>1</w:t>
      </w:r>
      <w:r w:rsidR="00476323" w:rsidRPr="00476323">
        <w:rPr>
          <w:rStyle w:val="IGindeksgrny"/>
        </w:rPr>
        <w:t xml:space="preserve"> </w:t>
      </w:r>
      <w:r w:rsidR="00F108FF">
        <w:rPr>
          <w:rStyle w:val="IGindeksgrny"/>
        </w:rPr>
        <w:t xml:space="preserve"> </w:t>
      </w:r>
      <w:r w:rsidR="005639DC" w:rsidRPr="005639DC">
        <w:t>art. 174d ustawy z dnia 16 lipca 2004 r. - Prawo telekomunikacyjne</w:t>
      </w:r>
      <w:r w:rsidR="008841B7">
        <w:t xml:space="preserve"> </w:t>
      </w:r>
      <w:r w:rsidR="00C11E02" w:rsidRPr="00C11E02">
        <w:t>stosuje się odpowiednio</w:t>
      </w:r>
      <w:r w:rsidR="005639DC" w:rsidRPr="005639DC">
        <w:t>.</w:t>
      </w:r>
    </w:p>
    <w:p w14:paraId="5FE7F2F6" w14:textId="3A2A7C2F" w:rsidR="00824C3A" w:rsidRPr="00824C3A" w:rsidRDefault="00F108FF" w:rsidP="00824C3A">
      <w:pPr>
        <w:pStyle w:val="ZUSTzmustartykuempunktem"/>
      </w:pPr>
      <w:r>
        <w:t>9</w:t>
      </w:r>
      <w:r w:rsidR="00824C3A">
        <w:t xml:space="preserve">. </w:t>
      </w:r>
      <w:r w:rsidR="00824C3A" w:rsidRPr="00824C3A">
        <w:t xml:space="preserve">Dostawca EETS udostępnia informację, o której mowa w ust. 1 pkt 5 lit. </w:t>
      </w:r>
      <w:r w:rsidR="003837B9">
        <w:t>b</w:t>
      </w:r>
      <w:r w:rsidR="00824C3A" w:rsidRPr="00824C3A">
        <w:t>, w terminie 30 dni od dnia, w którym decyzja o wpisie dostawcy EETS stała się ostateczna</w:t>
      </w:r>
      <w:r w:rsidR="003837B9">
        <w:t xml:space="preserve"> oraz</w:t>
      </w:r>
      <w:r w:rsidR="00824C3A" w:rsidRPr="00824C3A">
        <w:t xml:space="preserve"> aktualizuje </w:t>
      </w:r>
      <w:r w:rsidR="003837B9">
        <w:t xml:space="preserve">tę </w:t>
      </w:r>
      <w:r w:rsidR="00824C3A" w:rsidRPr="00824C3A">
        <w:t xml:space="preserve">informację przynajmniej raz w </w:t>
      </w:r>
      <w:r w:rsidR="003837B9">
        <w:t xml:space="preserve">każdym </w:t>
      </w:r>
      <w:r w:rsidR="00824C3A" w:rsidRPr="00824C3A">
        <w:t>roku kalendarzowym</w:t>
      </w:r>
      <w:r w:rsidR="003837B9">
        <w:t>, począwszy od roku następnego</w:t>
      </w:r>
      <w:r w:rsidR="004265C5">
        <w:t>, w którym miało miejsce</w:t>
      </w:r>
      <w:r w:rsidR="00783564">
        <w:t xml:space="preserve"> pierwsze</w:t>
      </w:r>
      <w:r w:rsidR="003837B9">
        <w:t xml:space="preserve"> </w:t>
      </w:r>
      <w:r w:rsidR="00783564">
        <w:t>udostępnienie informacji</w:t>
      </w:r>
      <w:r w:rsidR="00824C3A" w:rsidRPr="00824C3A">
        <w:t>.</w:t>
      </w:r>
    </w:p>
    <w:p w14:paraId="6060A88C" w14:textId="53E9E270" w:rsidR="00C3251C" w:rsidRPr="000A358B" w:rsidRDefault="004265C5" w:rsidP="00963572">
      <w:pPr>
        <w:pStyle w:val="ZUSTzmustartykuempunktem"/>
      </w:pPr>
      <w:r>
        <w:t>1</w:t>
      </w:r>
      <w:r w:rsidR="00F108FF">
        <w:t>0</w:t>
      </w:r>
      <w:r w:rsidR="00824C3A">
        <w:t xml:space="preserve">. </w:t>
      </w:r>
      <w:r w:rsidR="004D7CD8" w:rsidRPr="004D7CD8">
        <w:t xml:space="preserve">Przepisu ust. 1 pkt 6a </w:t>
      </w:r>
      <w:r w:rsidR="00EC28F5">
        <w:t>lit. a</w:t>
      </w:r>
      <w:r w:rsidR="002F50DE">
        <w:t xml:space="preserve"> </w:t>
      </w:r>
      <w:r w:rsidR="004D7CD8" w:rsidRPr="004D7CD8">
        <w:t>nie stosuje się w zakresie, w jakim koszty ponoszone przez podmiot pobierający opłaty na obszarze EETS zostały uwzględnione przy ustalaniu wysokości stawek opłat za przejazd pobieranych przez ten podmiot.</w:t>
      </w:r>
    </w:p>
    <w:p w14:paraId="772EF340" w14:textId="626F204E" w:rsidR="00500F9F" w:rsidRPr="000A358B" w:rsidRDefault="004265C5">
      <w:pPr>
        <w:pStyle w:val="ZUSTzmustartykuempunktem"/>
      </w:pPr>
      <w:r>
        <w:t>1</w:t>
      </w:r>
      <w:r w:rsidR="00F108FF">
        <w:t>1</w:t>
      </w:r>
      <w:r w:rsidR="00DF57A5" w:rsidRPr="000A358B">
        <w:t>. W zgłoszen</w:t>
      </w:r>
      <w:r w:rsidR="00FC442C" w:rsidRPr="000A358B">
        <w:t xml:space="preserve">iu, o którym mowa w ust. </w:t>
      </w:r>
      <w:r w:rsidR="00824C3A">
        <w:t>1</w:t>
      </w:r>
      <w:r w:rsidR="00FC442C" w:rsidRPr="000A358B">
        <w:t xml:space="preserve"> pkt </w:t>
      </w:r>
      <w:r w:rsidR="00824C3A">
        <w:t>9</w:t>
      </w:r>
      <w:r w:rsidR="00DF57A5" w:rsidRPr="000A358B">
        <w:t>, dostawca EETS</w:t>
      </w:r>
      <w:r w:rsidR="00500F9F" w:rsidRPr="000A358B">
        <w:t>:</w:t>
      </w:r>
    </w:p>
    <w:p w14:paraId="5F36C9C5" w14:textId="77777777" w:rsidR="00500F9F" w:rsidRPr="000A358B" w:rsidRDefault="00EC1E3B">
      <w:pPr>
        <w:pStyle w:val="ZPKTzmpktartykuempunktem"/>
      </w:pPr>
      <w:r w:rsidRPr="000A358B">
        <w:t>1</w:t>
      </w:r>
      <w:r w:rsidR="00500F9F" w:rsidRPr="000A358B">
        <w:t xml:space="preserve">) wskazuje, na których obszarach EETS </w:t>
      </w:r>
      <w:r w:rsidR="001F268D" w:rsidRPr="000A358B">
        <w:t>zaprzestał</w:t>
      </w:r>
      <w:r w:rsidR="00500F9F" w:rsidRPr="000A358B">
        <w:t xml:space="preserve"> świadczeni</w:t>
      </w:r>
      <w:r w:rsidR="001F268D" w:rsidRPr="000A358B">
        <w:t>a</w:t>
      </w:r>
      <w:r w:rsidR="00500F9F" w:rsidRPr="000A358B">
        <w:t xml:space="preserve"> usługi EETS</w:t>
      </w:r>
      <w:r w:rsidRPr="000A358B">
        <w:t>;</w:t>
      </w:r>
    </w:p>
    <w:p w14:paraId="53E77D95" w14:textId="77777777" w:rsidR="00CA774E" w:rsidRDefault="00EC1E3B">
      <w:pPr>
        <w:pStyle w:val="ZPKTzmpktartykuempunktem"/>
      </w:pPr>
      <w:r w:rsidRPr="000A358B">
        <w:t>2</w:t>
      </w:r>
      <w:r w:rsidR="00500F9F" w:rsidRPr="000A358B">
        <w:t>)</w:t>
      </w:r>
      <w:r w:rsidR="00DF57A5" w:rsidRPr="000A358B">
        <w:t xml:space="preserve"> </w:t>
      </w:r>
      <w:r w:rsidR="00C12ECE">
        <w:t>informuje</w:t>
      </w:r>
      <w:r w:rsidR="00B104B3">
        <w:t xml:space="preserve"> o powodach zaprzestania świadczenia usługi EETS</w:t>
      </w:r>
      <w:r w:rsidR="00DF57A5" w:rsidRPr="000A358B">
        <w:t>.</w:t>
      </w:r>
      <w:r w:rsidR="00B931D2" w:rsidRPr="00B931D2">
        <w:t xml:space="preserve"> </w:t>
      </w:r>
    </w:p>
    <w:p w14:paraId="72C98FFF" w14:textId="5C373B55" w:rsidR="00CA774E" w:rsidRDefault="00963572" w:rsidP="001217CB">
      <w:pPr>
        <w:pStyle w:val="ZUSTzmustartykuempunktem"/>
      </w:pPr>
      <w:r>
        <w:t>1</w:t>
      </w:r>
      <w:r w:rsidR="00F108FF">
        <w:t>2</w:t>
      </w:r>
      <w:r w:rsidR="00CA774E">
        <w:t xml:space="preserve">. W przypadku zaprzestania faktycznego świadczenia usługi EETS, o którym mowa w art. 16g ust. 1 pkt 2 lit. a, przepisy art. 25 ust. 2 </w:t>
      </w:r>
      <w:r w:rsidR="00B931D2">
        <w:t xml:space="preserve">ustawy </w:t>
      </w:r>
      <w:r w:rsidR="006232F5" w:rsidRPr="006232F5">
        <w:t xml:space="preserve">z dnia 6 marca 2018 r. </w:t>
      </w:r>
      <w:r w:rsidR="00B931D2">
        <w:t xml:space="preserve"> - Prawo przedsiębiorców stosuje się odpowiednio.</w:t>
      </w:r>
      <w:r w:rsidR="00B931D2" w:rsidRPr="00B931D2">
        <w:t>”,</w:t>
      </w:r>
    </w:p>
    <w:p w14:paraId="39A625CB" w14:textId="77777777" w:rsidR="007A4A17" w:rsidRDefault="00AD651C">
      <w:pPr>
        <w:pStyle w:val="PKTpunkt"/>
      </w:pPr>
      <w:r w:rsidRPr="005F3191">
        <w:t>1</w:t>
      </w:r>
      <w:r w:rsidR="00236AA5">
        <w:t>4</w:t>
      </w:r>
      <w:r w:rsidR="009C66FE" w:rsidRPr="005F3191">
        <w:t xml:space="preserve">) </w:t>
      </w:r>
      <w:r w:rsidR="007A4A17">
        <w:t xml:space="preserve">w art. 16j w ust. 1 wyrazy </w:t>
      </w:r>
      <w:r w:rsidR="007A4A17" w:rsidRPr="007A4A17">
        <w:t xml:space="preserve">„umowę, o której mowa w </w:t>
      </w:r>
      <w:r w:rsidR="007A4A17" w:rsidRPr="00F0541F">
        <w:t>art. 16e ust. 1 pkt 1</w:t>
      </w:r>
      <w:r w:rsidR="007A4A17" w:rsidRPr="007A4A17">
        <w:t xml:space="preserve"> albo </w:t>
      </w:r>
      <w:r w:rsidR="007A4A17" w:rsidRPr="00F0541F">
        <w:t>art. 16h pkt 1</w:t>
      </w:r>
      <w:r w:rsidR="007A4A17" w:rsidRPr="007A4A17">
        <w:t>,”</w:t>
      </w:r>
      <w:r w:rsidR="007A4A17">
        <w:t xml:space="preserve"> zastępuje się wyrazami </w:t>
      </w:r>
      <w:r w:rsidR="007A4A17" w:rsidRPr="007A4A17">
        <w:t>„</w:t>
      </w:r>
      <w:r w:rsidR="007A4A17">
        <w:t>umowę dotyczącą obszaru EETS</w:t>
      </w:r>
      <w:r w:rsidR="007A4A17" w:rsidRPr="007A4A17">
        <w:t>”</w:t>
      </w:r>
      <w:r w:rsidR="007A4A17">
        <w:t>;</w:t>
      </w:r>
    </w:p>
    <w:p w14:paraId="3604B5D6" w14:textId="77777777" w:rsidR="00D63A9F" w:rsidRDefault="00236AA5">
      <w:pPr>
        <w:pStyle w:val="PKTpunkt"/>
      </w:pPr>
      <w:r>
        <w:t>15</w:t>
      </w:r>
      <w:r w:rsidR="007A4A17">
        <w:t xml:space="preserve">) </w:t>
      </w:r>
      <w:r w:rsidR="00BD564A" w:rsidRPr="005F3191">
        <w:t>w art. 16k</w:t>
      </w:r>
      <w:r w:rsidR="00D63A9F">
        <w:t>:</w:t>
      </w:r>
    </w:p>
    <w:p w14:paraId="6DC0AB74" w14:textId="77777777" w:rsidR="0075558F" w:rsidRDefault="00D63A9F" w:rsidP="0075558F">
      <w:pPr>
        <w:pStyle w:val="LITlitera"/>
      </w:pPr>
      <w:r>
        <w:t xml:space="preserve">a) </w:t>
      </w:r>
      <w:r w:rsidR="0075558F">
        <w:t xml:space="preserve">w ust. 1 skreśla się wyrazy </w:t>
      </w:r>
      <w:r w:rsidR="0075558F" w:rsidRPr="0075558F">
        <w:t xml:space="preserve">„, a także odsetek, o których mowa w </w:t>
      </w:r>
      <w:r w:rsidR="0075558F" w:rsidRPr="00466CC7">
        <w:t>art. 16j ust. 3</w:t>
      </w:r>
      <w:r w:rsidR="0075558F" w:rsidRPr="0075558F">
        <w:t>”</w:t>
      </w:r>
      <w:r w:rsidR="0075558F">
        <w:t>,</w:t>
      </w:r>
    </w:p>
    <w:p w14:paraId="137E83BE" w14:textId="798D8464" w:rsidR="00D63A9F" w:rsidRDefault="0075558F" w:rsidP="0075558F">
      <w:pPr>
        <w:pStyle w:val="LITlitera"/>
      </w:pPr>
      <w:r>
        <w:lastRenderedPageBreak/>
        <w:t xml:space="preserve">b) </w:t>
      </w:r>
      <w:r w:rsidR="007B3B5E">
        <w:t>ust. 2 otrzymuje brzmienie:</w:t>
      </w:r>
    </w:p>
    <w:p w14:paraId="7790DA93" w14:textId="77777777" w:rsidR="007B3B5E" w:rsidRDefault="007B3B5E" w:rsidP="00734781">
      <w:pPr>
        <w:pStyle w:val="ZUSTzmustartykuempunktem"/>
      </w:pPr>
      <w:r w:rsidRPr="007B3B5E">
        <w:t>„</w:t>
      </w:r>
      <w:r w:rsidR="00845551">
        <w:t>2. Zabezpieczenie ustanawia się, tak aby umożliwiało krajowemu podmiotowi pobierającemu opłaty na obszarze EETS, bezwarunkowe, natychmiastowe, pełne i nieodwołalne ściągnięcie należnej opłaty.”;</w:t>
      </w:r>
    </w:p>
    <w:p w14:paraId="0B1E2F58" w14:textId="451CEA76" w:rsidR="00BD564A" w:rsidRPr="005F3191" w:rsidRDefault="00845551" w:rsidP="000C1C39">
      <w:pPr>
        <w:pStyle w:val="LITlitera"/>
      </w:pPr>
      <w:r>
        <w:t>c</w:t>
      </w:r>
      <w:r w:rsidR="00D63A9F">
        <w:t>)</w:t>
      </w:r>
      <w:r w:rsidR="00EC5793" w:rsidRPr="005F3191">
        <w:t xml:space="preserve"> </w:t>
      </w:r>
      <w:r w:rsidR="00BD564A" w:rsidRPr="005F3191">
        <w:t>ust. 4 otrzymuje brzmienie:</w:t>
      </w:r>
    </w:p>
    <w:p w14:paraId="200AF2DA" w14:textId="08283050" w:rsidR="00BD564A" w:rsidRDefault="00BD564A">
      <w:pPr>
        <w:pStyle w:val="ZUSTzmustartykuempunktem"/>
      </w:pPr>
      <w:r w:rsidRPr="005F3191">
        <w:t xml:space="preserve">„4. </w:t>
      </w:r>
      <w:r w:rsidR="00D93EE8">
        <w:t xml:space="preserve">Szczegółowe </w:t>
      </w:r>
      <w:r w:rsidR="0075558F">
        <w:t xml:space="preserve">wymagania dotyczące </w:t>
      </w:r>
      <w:r w:rsidR="00D93EE8">
        <w:t>ustanowienia z</w:t>
      </w:r>
      <w:r w:rsidRPr="005F3191">
        <w:t>abezpieczeni</w:t>
      </w:r>
      <w:r w:rsidR="00D93EE8">
        <w:t>a</w:t>
      </w:r>
      <w:r w:rsidR="0075558F">
        <w:t>, w tym jego wysokości,</w:t>
      </w:r>
      <w:r w:rsidR="00CD3B61">
        <w:t xml:space="preserve"> </w:t>
      </w:r>
      <w:r w:rsidR="0075558F">
        <w:t xml:space="preserve">podmiot pobierający opłaty na obszarze EETS </w:t>
      </w:r>
      <w:r w:rsidRPr="005F3191">
        <w:t>określ</w:t>
      </w:r>
      <w:r w:rsidR="00D93EE8">
        <w:t xml:space="preserve">a </w:t>
      </w:r>
      <w:r w:rsidR="0075558F">
        <w:t xml:space="preserve">w </w:t>
      </w:r>
      <w:r w:rsidRPr="005F3191">
        <w:t>informacj</w:t>
      </w:r>
      <w:r w:rsidR="0075558F">
        <w:t>i</w:t>
      </w:r>
      <w:r w:rsidRPr="005F3191">
        <w:t xml:space="preserve"> o obszarze EETS, o której mowa w art. 16o </w:t>
      </w:r>
      <w:r w:rsidR="00347123" w:rsidRPr="005F3191">
        <w:t xml:space="preserve">ust. 1 </w:t>
      </w:r>
      <w:r w:rsidR="004A68B3">
        <w:t>pkt 3</w:t>
      </w:r>
      <w:r w:rsidRPr="005F3191">
        <w:t xml:space="preserve"> lit. c</w:t>
      </w:r>
      <w:r w:rsidR="0075558F">
        <w:t>, mając na uwadze</w:t>
      </w:r>
      <w:r w:rsidR="0075558F" w:rsidRPr="0075558F">
        <w:t xml:space="preserve"> przepis</w:t>
      </w:r>
      <w:r w:rsidR="0075558F">
        <w:t>y</w:t>
      </w:r>
      <w:r w:rsidR="0075558F" w:rsidRPr="0075558F">
        <w:t xml:space="preserve"> aktu wykonawczego wydanego przez Komisję Europejską na podstawie art. 6 ust. 9 dyrektywy 2019/520.</w:t>
      </w:r>
      <w:r w:rsidRPr="005F3191">
        <w:t>”;</w:t>
      </w:r>
    </w:p>
    <w:p w14:paraId="5F134B4B" w14:textId="77777777" w:rsidR="00851A52" w:rsidRDefault="00AD651C">
      <w:pPr>
        <w:pStyle w:val="PKTpunkt"/>
      </w:pPr>
      <w:r w:rsidRPr="00325A4D">
        <w:t>1</w:t>
      </w:r>
      <w:r w:rsidR="00236AA5">
        <w:t>6</w:t>
      </w:r>
      <w:r w:rsidR="00BD564A" w:rsidRPr="00325A4D">
        <w:t xml:space="preserve">) </w:t>
      </w:r>
      <w:r w:rsidR="00851A52">
        <w:t xml:space="preserve">w </w:t>
      </w:r>
      <w:r w:rsidR="00C3250D" w:rsidRPr="00325A4D">
        <w:t>art. 16l</w:t>
      </w:r>
      <w:r w:rsidR="00851A52">
        <w:t>:</w:t>
      </w:r>
      <w:r w:rsidR="002D1F69" w:rsidRPr="00325A4D">
        <w:t xml:space="preserve"> </w:t>
      </w:r>
    </w:p>
    <w:p w14:paraId="023C5BA2" w14:textId="77777777" w:rsidR="00C3250D" w:rsidRPr="00325A4D" w:rsidRDefault="00851A52" w:rsidP="00D35C9F">
      <w:pPr>
        <w:pStyle w:val="LITlitera"/>
      </w:pPr>
      <w:r>
        <w:t xml:space="preserve">a) ust. 1 </w:t>
      </w:r>
      <w:r w:rsidR="002D1F69" w:rsidRPr="00325A4D">
        <w:t>otrzymu</w:t>
      </w:r>
      <w:r w:rsidR="00036120">
        <w:t xml:space="preserve">je </w:t>
      </w:r>
      <w:r w:rsidR="002D1F69" w:rsidRPr="00325A4D">
        <w:t>brzmienie</w:t>
      </w:r>
      <w:r w:rsidR="00C3250D" w:rsidRPr="00325A4D">
        <w:t>:</w:t>
      </w:r>
    </w:p>
    <w:p w14:paraId="60941218" w14:textId="77777777" w:rsidR="006F369D" w:rsidRDefault="00FE6B73" w:rsidP="006F369D">
      <w:pPr>
        <w:pStyle w:val="ZARTzmartartykuempunktem"/>
      </w:pPr>
      <w:r w:rsidRPr="00325A4D">
        <w:t>„</w:t>
      </w:r>
      <w:r w:rsidR="00C3250D" w:rsidRPr="00325A4D">
        <w:t xml:space="preserve">1. </w:t>
      </w:r>
      <w:r w:rsidR="00633F06" w:rsidRPr="00325A4D">
        <w:t xml:space="preserve">W ramach świadczenia usługi EETS dostawca EETS </w:t>
      </w:r>
      <w:r w:rsidR="000A3337" w:rsidRPr="00325A4D">
        <w:t>oferuje</w:t>
      </w:r>
      <w:r w:rsidR="00633F06" w:rsidRPr="00325A4D">
        <w:t xml:space="preserve"> użytkownikowi EETS </w:t>
      </w:r>
      <w:r w:rsidR="00851A52" w:rsidRPr="00325A4D">
        <w:t>urządzenie</w:t>
      </w:r>
      <w:r w:rsidR="00851A52">
        <w:t xml:space="preserve"> </w:t>
      </w:r>
      <w:r w:rsidR="00C3251C">
        <w:t xml:space="preserve">pokładowe </w:t>
      </w:r>
      <w:r w:rsidR="00851A52">
        <w:t>na potrzeby pobierania opłat</w:t>
      </w:r>
      <w:r w:rsidR="006F369D">
        <w:t xml:space="preserve"> </w:t>
      </w:r>
      <w:r w:rsidR="00D35C9F">
        <w:t>umożliwia</w:t>
      </w:r>
      <w:r w:rsidR="00C7552C">
        <w:t>jące</w:t>
      </w:r>
      <w:r w:rsidR="00D35C9F">
        <w:t xml:space="preserve"> pobór opłat</w:t>
      </w:r>
      <w:r w:rsidR="006F369D" w:rsidRPr="006F369D">
        <w:t xml:space="preserve"> </w:t>
      </w:r>
      <w:r w:rsidR="00D35C9F">
        <w:t xml:space="preserve">w </w:t>
      </w:r>
      <w:r w:rsidR="006F369D" w:rsidRPr="006F369D">
        <w:t xml:space="preserve"> systema</w:t>
      </w:r>
      <w:r w:rsidR="00D35C9F">
        <w:t>ch</w:t>
      </w:r>
      <w:r w:rsidR="006F369D" w:rsidRPr="006F369D">
        <w:t xml:space="preserve"> </w:t>
      </w:r>
      <w:r w:rsidR="00851A52">
        <w:t xml:space="preserve">elektronicznego </w:t>
      </w:r>
      <w:r w:rsidR="006F369D" w:rsidRPr="006F369D">
        <w:t>poboru opłat</w:t>
      </w:r>
      <w:r w:rsidR="00D93EE8">
        <w:t xml:space="preserve"> </w:t>
      </w:r>
      <w:r w:rsidR="00D35C9F">
        <w:t>stosowanych</w:t>
      </w:r>
      <w:r w:rsidR="00D93EE8">
        <w:t xml:space="preserve"> na obszarach EETS</w:t>
      </w:r>
      <w:r w:rsidR="006F369D" w:rsidRPr="006F369D">
        <w:t xml:space="preserve">, </w:t>
      </w:r>
      <w:r w:rsidR="004D7CD8">
        <w:t>na</w:t>
      </w:r>
      <w:r w:rsidR="004D7CD8" w:rsidRPr="006F369D">
        <w:t xml:space="preserve"> </w:t>
      </w:r>
      <w:r w:rsidR="006F369D" w:rsidRPr="006F369D">
        <w:t xml:space="preserve">których </w:t>
      </w:r>
      <w:r w:rsidR="00D93EE8">
        <w:t>wykorzystuje się</w:t>
      </w:r>
      <w:r w:rsidR="006F369D" w:rsidRPr="006F369D">
        <w:t xml:space="preserve"> technologie wymienione w art. 13i ust. 1.</w:t>
      </w:r>
      <w:r w:rsidR="00C3251C">
        <w:t xml:space="preserve"> Przepis art. 13</w:t>
      </w:r>
      <w:r w:rsidR="00A96AE7">
        <w:t>i ust. 3</w:t>
      </w:r>
      <w:r w:rsidR="00A96AE7" w:rsidRPr="00A96AE7">
        <w:rPr>
          <w:rStyle w:val="IGindeksgrny"/>
        </w:rPr>
        <w:t>1</w:t>
      </w:r>
      <w:r w:rsidR="00A96AE7">
        <w:t xml:space="preserve"> stosuje się.</w:t>
      </w:r>
      <w:r w:rsidR="00036120">
        <w:t>”,</w:t>
      </w:r>
    </w:p>
    <w:p w14:paraId="2B86FE0F" w14:textId="77777777" w:rsidR="001F1764" w:rsidRDefault="00036120" w:rsidP="00D35C9F">
      <w:pPr>
        <w:pStyle w:val="LITlitera"/>
      </w:pPr>
      <w:r>
        <w:t xml:space="preserve">b) </w:t>
      </w:r>
      <w:r w:rsidR="00D35C9F">
        <w:t>dodaje się ust. 1a</w:t>
      </w:r>
      <w:r w:rsidR="001F1764">
        <w:t xml:space="preserve"> w brzmieniu:</w:t>
      </w:r>
    </w:p>
    <w:p w14:paraId="74CD6009" w14:textId="77777777" w:rsidR="00516233" w:rsidRDefault="00EA082C" w:rsidP="00516233">
      <w:pPr>
        <w:pStyle w:val="ZUSTzmustartykuempunktem"/>
      </w:pPr>
      <w:r w:rsidRPr="00EA082C">
        <w:t>„</w:t>
      </w:r>
      <w:r>
        <w:t>1a</w:t>
      </w:r>
      <w:r w:rsidR="00D35C9F" w:rsidRPr="00D35C9F">
        <w:t>. Dostawca EETS przedstawia dokument potwierdzaj</w:t>
      </w:r>
      <w:r w:rsidR="00516233">
        <w:t xml:space="preserve">ący spełnienie przez urządzenie, o którym mowa w ust. 1, </w:t>
      </w:r>
      <w:r w:rsidR="00D35C9F" w:rsidRPr="00D35C9F">
        <w:t>wym</w:t>
      </w:r>
      <w:r w:rsidR="00D35C9F">
        <w:t>agań</w:t>
      </w:r>
      <w:r w:rsidR="00D35C9F" w:rsidRPr="00D35C9F">
        <w:t xml:space="preserve">, o których mowa w </w:t>
      </w:r>
      <w:r>
        <w:t xml:space="preserve">art. 16x </w:t>
      </w:r>
      <w:r w:rsidR="00D35C9F" w:rsidRPr="00D35C9F">
        <w:t xml:space="preserve">ust. </w:t>
      </w:r>
      <w:r>
        <w:t xml:space="preserve">1 i </w:t>
      </w:r>
      <w:r w:rsidR="00D35C9F" w:rsidRPr="00D35C9F">
        <w:t>1</w:t>
      </w:r>
      <w:r w:rsidR="00516233">
        <w:t>a</w:t>
      </w:r>
      <w:r w:rsidR="00D35C9F" w:rsidRPr="00D35C9F">
        <w:t xml:space="preserve">, na </w:t>
      </w:r>
      <w:r w:rsidR="00783D80">
        <w:t>żądanie</w:t>
      </w:r>
      <w:r w:rsidR="00516233">
        <w:t>:</w:t>
      </w:r>
    </w:p>
    <w:p w14:paraId="05EA2A44" w14:textId="08D220C4" w:rsidR="00516233" w:rsidRDefault="00A764EB" w:rsidP="00A764EB">
      <w:pPr>
        <w:pStyle w:val="ZPKTzmpktartykuempunktem"/>
      </w:pPr>
      <w:r>
        <w:t>1</w:t>
      </w:r>
      <w:r w:rsidR="00516233">
        <w:t>)</w:t>
      </w:r>
      <w:r w:rsidR="00D35C9F" w:rsidRPr="00D35C9F">
        <w:t xml:space="preserve"> </w:t>
      </w:r>
      <w:r w:rsidR="00D35C9F" w:rsidRPr="00A764EB">
        <w:t>podmiotu pobierającego opłaty</w:t>
      </w:r>
      <w:r w:rsidR="00783D80">
        <w:t xml:space="preserve"> na obszarze EETS</w:t>
      </w:r>
      <w:r w:rsidR="00C7552C">
        <w:t>;</w:t>
      </w:r>
    </w:p>
    <w:p w14:paraId="036422E3" w14:textId="77777777" w:rsidR="00A764EB" w:rsidRDefault="00A764EB" w:rsidP="00A764EB">
      <w:pPr>
        <w:pStyle w:val="ZPKTzmpktartykuempunktem"/>
      </w:pPr>
      <w:r>
        <w:t>2</w:t>
      </w:r>
      <w:r w:rsidR="00516233">
        <w:t xml:space="preserve">) </w:t>
      </w:r>
      <w:r>
        <w:t>użytkownika EETS</w:t>
      </w:r>
      <w:r w:rsidR="00C7552C">
        <w:t>;</w:t>
      </w:r>
    </w:p>
    <w:p w14:paraId="339B0A13" w14:textId="77777777" w:rsidR="000B4B23" w:rsidRDefault="00A764EB" w:rsidP="00A96AE7">
      <w:pPr>
        <w:pStyle w:val="ZPKTzmpktartykuempunktem"/>
      </w:pPr>
      <w:r>
        <w:t xml:space="preserve">3) </w:t>
      </w:r>
      <w:r w:rsidR="00C7552C">
        <w:t xml:space="preserve">korzystającego z </w:t>
      </w:r>
      <w:r>
        <w:t xml:space="preserve">drogi </w:t>
      </w:r>
      <w:r w:rsidR="00C7552C">
        <w:t xml:space="preserve">publicznej </w:t>
      </w:r>
      <w:r>
        <w:t>niebędącego użytkownikiem EETS.</w:t>
      </w:r>
      <w:r w:rsidR="00D35C9F" w:rsidRPr="00D35C9F">
        <w:t>”,</w:t>
      </w:r>
    </w:p>
    <w:p w14:paraId="5DDE49CD" w14:textId="77777777" w:rsidR="00036120" w:rsidRDefault="001F1764" w:rsidP="001F1764">
      <w:pPr>
        <w:pStyle w:val="LITlitera"/>
      </w:pPr>
      <w:r>
        <w:t xml:space="preserve">c) </w:t>
      </w:r>
      <w:r w:rsidR="00036120">
        <w:t>uchyla się ust. 2,</w:t>
      </w:r>
    </w:p>
    <w:p w14:paraId="33C22194" w14:textId="77777777" w:rsidR="00036120" w:rsidRPr="006F369D" w:rsidRDefault="00A764EB" w:rsidP="00D35C9F">
      <w:pPr>
        <w:pStyle w:val="LITlitera"/>
      </w:pPr>
      <w:r>
        <w:t>d</w:t>
      </w:r>
      <w:r w:rsidR="00036120">
        <w:t>) ust. 3 otrzymuje brzmienie:</w:t>
      </w:r>
    </w:p>
    <w:p w14:paraId="398EF804" w14:textId="77777777" w:rsidR="00036120" w:rsidRDefault="00036120">
      <w:pPr>
        <w:pStyle w:val="ZUSTzmustartykuempunktem"/>
      </w:pPr>
      <w:r w:rsidRPr="00036120">
        <w:t>„</w:t>
      </w:r>
      <w:r>
        <w:t xml:space="preserve">3. </w:t>
      </w:r>
      <w:r w:rsidRPr="00036120">
        <w:t xml:space="preserve">Dostawca EETS zapewnia </w:t>
      </w:r>
      <w:r w:rsidR="005572A5">
        <w:t xml:space="preserve">personalizację </w:t>
      </w:r>
      <w:r>
        <w:t xml:space="preserve">urządzenia, o którym mowa w ust. 1, </w:t>
      </w:r>
      <w:r w:rsidR="00A764EB">
        <w:t xml:space="preserve">i </w:t>
      </w:r>
      <w:r>
        <w:t xml:space="preserve">jego </w:t>
      </w:r>
      <w:r w:rsidR="005572A5">
        <w:t>serwis</w:t>
      </w:r>
      <w:r w:rsidRPr="00036120">
        <w:t xml:space="preserve">, </w:t>
      </w:r>
      <w:r w:rsidR="00A764EB">
        <w:t xml:space="preserve">a także wsparcie techniczne dla użytkownika EETS, </w:t>
      </w:r>
      <w:r w:rsidRPr="00036120">
        <w:t>z uwzględnieniem wymagań określonych w akcie wykonawczym wydanym przez Komisję Europejską na podstawie art. 5 ust. 11 dyrektywy 2019/520.”,</w:t>
      </w:r>
    </w:p>
    <w:p w14:paraId="3CCD95B5" w14:textId="1B97BBB4" w:rsidR="007A4A17" w:rsidRDefault="00A764EB" w:rsidP="00AF65A0">
      <w:pPr>
        <w:pStyle w:val="LITlitera"/>
      </w:pPr>
      <w:r>
        <w:t>e</w:t>
      </w:r>
      <w:r w:rsidR="00676A08">
        <w:t xml:space="preserve">) </w:t>
      </w:r>
      <w:r w:rsidR="007A4A17">
        <w:t xml:space="preserve">w ust. 4 wyrazy </w:t>
      </w:r>
      <w:r w:rsidR="007A4A17" w:rsidRPr="007A4A17">
        <w:t xml:space="preserve">„umowę, o której mowa w </w:t>
      </w:r>
      <w:r w:rsidR="007A4A17" w:rsidRPr="00F0541F">
        <w:t>art. 16e ust. 1 pkt 1</w:t>
      </w:r>
      <w:r w:rsidR="007A4A17" w:rsidRPr="007A4A17">
        <w:t xml:space="preserve"> albo </w:t>
      </w:r>
      <w:r w:rsidR="007A4A17" w:rsidRPr="00F0541F">
        <w:t>art. 16h pkt 1</w:t>
      </w:r>
      <w:r w:rsidR="007A4A17" w:rsidRPr="007A4A17">
        <w:t>”</w:t>
      </w:r>
      <w:r w:rsidR="007A4A17">
        <w:t xml:space="preserve"> zastępuje się wyrazami </w:t>
      </w:r>
      <w:r w:rsidR="007A4A17" w:rsidRPr="007A4A17">
        <w:t>„</w:t>
      </w:r>
      <w:r w:rsidR="007A4A17">
        <w:t>umowę dotyczącą obszaru EETS</w:t>
      </w:r>
      <w:r w:rsidR="007A4A17" w:rsidRPr="007A4A17">
        <w:t>”</w:t>
      </w:r>
      <w:r w:rsidR="007A4A17">
        <w:t>,</w:t>
      </w:r>
    </w:p>
    <w:p w14:paraId="2708B199" w14:textId="3D1310DF" w:rsidR="006E22AA" w:rsidRDefault="006E22AA" w:rsidP="00AF65A0">
      <w:pPr>
        <w:pStyle w:val="LITlitera"/>
      </w:pPr>
      <w:r>
        <w:t>f) ust. 6 otrzymuje brzmienie:</w:t>
      </w:r>
    </w:p>
    <w:p w14:paraId="1F7B105B" w14:textId="74C48514" w:rsidR="006E22AA" w:rsidRDefault="006E22AA" w:rsidP="00734781">
      <w:pPr>
        <w:pStyle w:val="ZUSTzmustartykuempunktem"/>
      </w:pPr>
      <w:r>
        <w:rPr>
          <w:rFonts w:cs="Times"/>
        </w:rPr>
        <w:lastRenderedPageBreak/>
        <w:t>„</w:t>
      </w:r>
      <w:r>
        <w:t xml:space="preserve">6. Dostawca EETS niezwłocznie </w:t>
      </w:r>
      <w:r w:rsidRPr="006E22AA">
        <w:t xml:space="preserve">blokuje </w:t>
      </w:r>
      <w:r>
        <w:t>urządzenie na podstawie wykazu, o którym mowa w ust. 4 i informuje o tym krajowy</w:t>
      </w:r>
      <w:r w:rsidR="001201C2">
        <w:t xml:space="preserve"> podmiot pobierający opłaty na obszarze EETS.</w:t>
      </w:r>
      <w:r>
        <w:rPr>
          <w:rFonts w:cs="Times"/>
        </w:rPr>
        <w:t>”</w:t>
      </w:r>
      <w:r w:rsidR="001201C2">
        <w:t>,</w:t>
      </w:r>
    </w:p>
    <w:p w14:paraId="35F51BF1" w14:textId="3C8F4E44" w:rsidR="007A4A17" w:rsidRDefault="001201C2">
      <w:pPr>
        <w:pStyle w:val="LITlitera"/>
      </w:pPr>
      <w:r>
        <w:t>g</w:t>
      </w:r>
      <w:r w:rsidR="007A4A17">
        <w:t xml:space="preserve">) w ust. 8 wyrazy </w:t>
      </w:r>
      <w:r w:rsidR="007A4A17" w:rsidRPr="007A4A17">
        <w:t xml:space="preserve">„umowie, o której mowa w </w:t>
      </w:r>
      <w:r w:rsidR="007A4A17" w:rsidRPr="00F0541F">
        <w:t>art. 16e ust. 1 pkt 1</w:t>
      </w:r>
      <w:r w:rsidR="007A4A17" w:rsidRPr="007A4A17">
        <w:t xml:space="preserve"> albo </w:t>
      </w:r>
      <w:r w:rsidR="007A4A17" w:rsidRPr="00F0541F">
        <w:t>art. 16h pkt 1</w:t>
      </w:r>
      <w:r w:rsidR="007A4A17" w:rsidRPr="007A4A17">
        <w:t>”</w:t>
      </w:r>
      <w:r w:rsidR="007A4A17">
        <w:t xml:space="preserve"> zastępuje się wyrazami </w:t>
      </w:r>
      <w:r w:rsidR="007A4A17" w:rsidRPr="007A4A17">
        <w:t>„</w:t>
      </w:r>
      <w:r w:rsidR="007A4A17">
        <w:t>umowie dotyczącej obszaru EETS</w:t>
      </w:r>
      <w:r w:rsidR="007A4A17" w:rsidRPr="007A4A17">
        <w:t>”</w:t>
      </w:r>
      <w:r w:rsidR="007A4A17">
        <w:t>,</w:t>
      </w:r>
    </w:p>
    <w:p w14:paraId="173DC891" w14:textId="60BA5813" w:rsidR="00036120" w:rsidRDefault="001201C2">
      <w:pPr>
        <w:pStyle w:val="LITlitera"/>
      </w:pPr>
      <w:r>
        <w:t>h</w:t>
      </w:r>
      <w:r w:rsidR="007A4A17">
        <w:t xml:space="preserve">)  </w:t>
      </w:r>
      <w:r w:rsidR="00676A08">
        <w:t xml:space="preserve">dodaje się ust. </w:t>
      </w:r>
      <w:r w:rsidR="00864179">
        <w:t xml:space="preserve">9 i </w:t>
      </w:r>
      <w:r w:rsidR="001555D0">
        <w:t>1</w:t>
      </w:r>
      <w:r w:rsidR="00864179">
        <w:t>0</w:t>
      </w:r>
      <w:r w:rsidR="00676A08">
        <w:t xml:space="preserve"> w brzmieniu:</w:t>
      </w:r>
    </w:p>
    <w:p w14:paraId="38441840" w14:textId="64A29F7C" w:rsidR="001555D0" w:rsidRDefault="00676A08">
      <w:pPr>
        <w:pStyle w:val="ZUSTzmustartykuempunktem"/>
      </w:pPr>
      <w:r w:rsidRPr="00676A08">
        <w:t>„</w:t>
      </w:r>
      <w:r w:rsidR="001555D0">
        <w:t xml:space="preserve">9. Do przetwarzania danych osobowych w związku z prowadzeniem i przekazywaniem </w:t>
      </w:r>
      <w:r w:rsidR="008878FB">
        <w:t xml:space="preserve">krajowemu </w:t>
      </w:r>
      <w:r w:rsidR="001555D0">
        <w:t>podmiotowi pobierającemu opłat</w:t>
      </w:r>
      <w:r w:rsidR="008878FB">
        <w:t xml:space="preserve">y na obszarze EETS </w:t>
      </w:r>
      <w:r w:rsidR="001555D0">
        <w:t>wykazu, o którym mowa w ust. 4,</w:t>
      </w:r>
      <w:r w:rsidR="00A331AC">
        <w:t xml:space="preserve"> w zakresie nieobjętym zastosowaniem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1555D0">
        <w:t xml:space="preserve"> przepisy art. </w:t>
      </w:r>
      <w:r w:rsidR="00F96799">
        <w:t>174</w:t>
      </w:r>
      <w:r w:rsidR="00F96799" w:rsidRPr="00F96799">
        <w:rPr>
          <w:rStyle w:val="IGindeksgrny"/>
        </w:rPr>
        <w:t>1</w:t>
      </w:r>
      <w:r w:rsidR="00476323" w:rsidRPr="00476323">
        <w:rPr>
          <w:rStyle w:val="IGindeksgrny"/>
        </w:rPr>
        <w:t xml:space="preserve"> </w:t>
      </w:r>
      <w:r w:rsidR="00F96799">
        <w:t xml:space="preserve">art. </w:t>
      </w:r>
      <w:r w:rsidR="001555D0">
        <w:t xml:space="preserve">174d ustawy z dnia </w:t>
      </w:r>
      <w:r w:rsidR="00F96799" w:rsidRPr="00F96799">
        <w:t>16 lipca 2004 r.</w:t>
      </w:r>
      <w:r w:rsidR="001555D0">
        <w:t xml:space="preserve"> - Prawo  telekomunikacyjne</w:t>
      </w:r>
      <w:r w:rsidR="00C11E02" w:rsidRPr="00C11E02">
        <w:t xml:space="preserve"> stosuje się odpowiednio</w:t>
      </w:r>
      <w:r w:rsidR="001555D0">
        <w:t>.</w:t>
      </w:r>
    </w:p>
    <w:p w14:paraId="27632438" w14:textId="77777777" w:rsidR="00854C80" w:rsidRPr="005F3191" w:rsidRDefault="00441B88">
      <w:pPr>
        <w:pStyle w:val="ZUSTzmustartykuempunktem"/>
      </w:pPr>
      <w:r>
        <w:t>1</w:t>
      </w:r>
      <w:r w:rsidR="00864179">
        <w:t>0</w:t>
      </w:r>
      <w:r w:rsidR="00C3250D" w:rsidRPr="005F3191">
        <w:t>. Urządzenie</w:t>
      </w:r>
      <w:r w:rsidR="00676A08">
        <w:t xml:space="preserve">, o którym mowa w ust. 1, </w:t>
      </w:r>
      <w:r w:rsidR="00C3250D" w:rsidRPr="005F3191">
        <w:t>może być wykorzystywane przez dostawcę EETS do świadczenia innych usług niż usługa EETS, pod warunkiem, że nie wpływa to na prawidłowość poboru opłat</w:t>
      </w:r>
      <w:r w:rsidR="004B6A2E">
        <w:t xml:space="preserve"> na </w:t>
      </w:r>
      <w:r w:rsidR="00CF58EE">
        <w:t xml:space="preserve">obszarze </w:t>
      </w:r>
      <w:r w:rsidR="004B6A2E">
        <w:t>EETS. W tym celu w urządzeniu mogą być wykorzystywane technologie inne niż wymienione w art. 13i ust. 1.</w:t>
      </w:r>
      <w:r w:rsidR="00FE6B73" w:rsidRPr="005F3191">
        <w:t>”</w:t>
      </w:r>
      <w:r w:rsidR="00EA2C7B" w:rsidRPr="005F3191">
        <w:t>;</w:t>
      </w:r>
    </w:p>
    <w:p w14:paraId="21715170" w14:textId="77777777" w:rsidR="003510ED" w:rsidRPr="005F3191" w:rsidRDefault="009A056F">
      <w:pPr>
        <w:pStyle w:val="PKTpunkt"/>
      </w:pPr>
      <w:r>
        <w:t>1</w:t>
      </w:r>
      <w:r w:rsidR="00236AA5">
        <w:t>7</w:t>
      </w:r>
      <w:r w:rsidR="008D10D3" w:rsidRPr="005F3191">
        <w:t>)</w:t>
      </w:r>
      <w:r w:rsidR="00CE7399" w:rsidRPr="005F3191">
        <w:t xml:space="preserve"> </w:t>
      </w:r>
      <w:r w:rsidR="003510ED" w:rsidRPr="005F3191">
        <w:t xml:space="preserve">po art. 16l dodaje się art. 16la </w:t>
      </w:r>
      <w:r w:rsidR="005219B6">
        <w:t xml:space="preserve">i art. 16lb </w:t>
      </w:r>
      <w:r w:rsidR="003510ED" w:rsidRPr="005F3191">
        <w:t>w brzmieniu:</w:t>
      </w:r>
    </w:p>
    <w:p w14:paraId="134DE80B" w14:textId="77777777" w:rsidR="00241EF9" w:rsidRPr="00325A4D" w:rsidRDefault="003510ED">
      <w:pPr>
        <w:pStyle w:val="ZARTzmartartykuempunktem"/>
      </w:pPr>
      <w:r w:rsidRPr="00325A4D">
        <w:t>„Art. 16la.</w:t>
      </w:r>
      <w:r w:rsidR="00633F06" w:rsidRPr="00325A4D">
        <w:t xml:space="preserve"> </w:t>
      </w:r>
      <w:r w:rsidRPr="00325A4D">
        <w:t xml:space="preserve">1. </w:t>
      </w:r>
      <w:r w:rsidR="008841B7">
        <w:t>Umow</w:t>
      </w:r>
      <w:r w:rsidR="00C46E42">
        <w:t xml:space="preserve">ę dotyczącą świadczenia usługi EETS </w:t>
      </w:r>
      <w:r w:rsidR="00241EF9" w:rsidRPr="00325A4D">
        <w:t xml:space="preserve">zawiera się na podstawie warunków określonych w informacji, o której mowa w art. 16i ust. </w:t>
      </w:r>
      <w:r w:rsidR="00676A08">
        <w:t>1</w:t>
      </w:r>
      <w:r w:rsidR="00241EF9" w:rsidRPr="00325A4D">
        <w:t xml:space="preserve"> pkt </w:t>
      </w:r>
      <w:r w:rsidR="00676A08">
        <w:t>5</w:t>
      </w:r>
      <w:r w:rsidR="003473FA" w:rsidRPr="00325A4D">
        <w:t xml:space="preserve"> </w:t>
      </w:r>
      <w:r w:rsidR="00241EF9" w:rsidRPr="00325A4D">
        <w:t xml:space="preserve">lit. </w:t>
      </w:r>
      <w:r w:rsidR="002E781E">
        <w:t>c</w:t>
      </w:r>
      <w:r w:rsidR="00241EF9" w:rsidRPr="00325A4D">
        <w:t>.</w:t>
      </w:r>
    </w:p>
    <w:p w14:paraId="2ECBA3DF" w14:textId="77777777" w:rsidR="003510ED" w:rsidRPr="00325A4D" w:rsidRDefault="00241EF9">
      <w:pPr>
        <w:pStyle w:val="ZUSTzmustartykuempunktem"/>
      </w:pPr>
      <w:r w:rsidRPr="00325A4D">
        <w:t xml:space="preserve">2. </w:t>
      </w:r>
      <w:r w:rsidR="003510ED" w:rsidRPr="00325A4D">
        <w:t>Umowa</w:t>
      </w:r>
      <w:r w:rsidR="00520BC5" w:rsidRPr="00325A4D">
        <w:t xml:space="preserve"> </w:t>
      </w:r>
      <w:r w:rsidR="00C46E42" w:rsidRPr="00C46E42">
        <w:t>dotycząc</w:t>
      </w:r>
      <w:r w:rsidR="00C46E42">
        <w:t>a</w:t>
      </w:r>
      <w:r w:rsidR="00C46E42" w:rsidRPr="00C46E42">
        <w:t xml:space="preserve"> świadczenia usługi EETS </w:t>
      </w:r>
      <w:r w:rsidR="003510ED" w:rsidRPr="00325A4D">
        <w:t xml:space="preserve">określa </w:t>
      </w:r>
      <w:r w:rsidR="00D35C9F">
        <w:t>w szczególności</w:t>
      </w:r>
      <w:r w:rsidR="003510ED" w:rsidRPr="00325A4D">
        <w:t>:</w:t>
      </w:r>
    </w:p>
    <w:p w14:paraId="555A6C7D" w14:textId="77777777" w:rsidR="00DC003D" w:rsidRDefault="003510ED">
      <w:pPr>
        <w:pStyle w:val="ZPKTzmpktartykuempunktem"/>
      </w:pPr>
      <w:r w:rsidRPr="00DC003D">
        <w:t xml:space="preserve">1) </w:t>
      </w:r>
      <w:r w:rsidR="00DC003D" w:rsidRPr="00DC003D">
        <w:t>szczegółowy zakres usług zapewnianych użytkownikowi EETS przez dostawcę EETS</w:t>
      </w:r>
      <w:r w:rsidR="00DC003D">
        <w:t>;</w:t>
      </w:r>
      <w:r w:rsidR="00DC003D" w:rsidRPr="00DC003D">
        <w:t xml:space="preserve"> </w:t>
      </w:r>
    </w:p>
    <w:p w14:paraId="0900E662" w14:textId="77777777" w:rsidR="00AC6C6E" w:rsidRPr="005F3191" w:rsidRDefault="00DC003D">
      <w:pPr>
        <w:pStyle w:val="ZPKTzmpktartykuempunktem"/>
      </w:pPr>
      <w:r w:rsidRPr="00DC003D">
        <w:rPr>
          <w:bCs w:val="0"/>
        </w:rPr>
        <w:t xml:space="preserve">2) </w:t>
      </w:r>
      <w:r w:rsidR="005219B6">
        <w:t xml:space="preserve">szczegółowy </w:t>
      </w:r>
      <w:r w:rsidR="003510ED" w:rsidRPr="00DC003D">
        <w:rPr>
          <w:bCs w:val="0"/>
        </w:rPr>
        <w:t xml:space="preserve">zakres danych, </w:t>
      </w:r>
      <w:r w:rsidR="00633F06" w:rsidRPr="00DC003D">
        <w:rPr>
          <w:bCs w:val="0"/>
        </w:rPr>
        <w:t xml:space="preserve">w tym danych osobowych, </w:t>
      </w:r>
      <w:r w:rsidR="003510ED" w:rsidRPr="00DC003D">
        <w:rPr>
          <w:bCs w:val="0"/>
        </w:rPr>
        <w:t>które użytkownik EETS jest obowiązany przekazać dostawcy EETS;</w:t>
      </w:r>
    </w:p>
    <w:p w14:paraId="0292F175" w14:textId="77777777" w:rsidR="00CE7399" w:rsidRPr="00325A4D" w:rsidRDefault="00AC6C6E">
      <w:pPr>
        <w:pStyle w:val="ZPKTzmpktartykuempunktem"/>
      </w:pPr>
      <w:r w:rsidRPr="00325A4D">
        <w:t>3) sposób i termin</w:t>
      </w:r>
      <w:r w:rsidR="00CE7399" w:rsidRPr="00325A4D">
        <w:t xml:space="preserve"> uiszczania kwoty, o k</w:t>
      </w:r>
      <w:r w:rsidR="00035EC9" w:rsidRPr="00325A4D">
        <w:t>tórej mowa w art. 16n ust. 1</w:t>
      </w:r>
      <w:r w:rsidR="00CE7399" w:rsidRPr="00325A4D">
        <w:t>;</w:t>
      </w:r>
    </w:p>
    <w:p w14:paraId="5A45BD4A" w14:textId="77777777" w:rsidR="00AB5C68" w:rsidRPr="00325A4D" w:rsidRDefault="008841B7" w:rsidP="001555D0">
      <w:pPr>
        <w:pStyle w:val="ZPKTzmpktartykuempunktem"/>
      </w:pPr>
      <w:r>
        <w:t>4</w:t>
      </w:r>
      <w:r w:rsidR="00AB5C68" w:rsidRPr="00325A4D">
        <w:t xml:space="preserve">) </w:t>
      </w:r>
      <w:r w:rsidR="001555D0">
        <w:t>przypadki uzasadniające umieszczenie przez dostawcę EETS urządzenia, o którym mowa w art. 16l ust. 1, w wykazie, o którym mowa w ust. 4 tego przepisu</w:t>
      </w:r>
      <w:r w:rsidR="00AB5C68" w:rsidRPr="00325A4D">
        <w:t>;</w:t>
      </w:r>
    </w:p>
    <w:p w14:paraId="407BAB08" w14:textId="77777777" w:rsidR="005E18CF" w:rsidRPr="00325A4D" w:rsidRDefault="008841B7">
      <w:pPr>
        <w:pStyle w:val="ZPKTzmpktartykuempunktem"/>
      </w:pPr>
      <w:r>
        <w:t>5</w:t>
      </w:r>
      <w:r w:rsidR="00003D86" w:rsidRPr="00325A4D">
        <w:t>) szczegółow</w:t>
      </w:r>
      <w:r w:rsidR="00C71717" w:rsidRPr="00325A4D">
        <w:t>y</w:t>
      </w:r>
      <w:r w:rsidR="00003D86" w:rsidRPr="00325A4D">
        <w:t xml:space="preserve"> </w:t>
      </w:r>
      <w:r w:rsidR="00C71717" w:rsidRPr="00325A4D">
        <w:t xml:space="preserve">tryb </w:t>
      </w:r>
      <w:r w:rsidR="00003D86" w:rsidRPr="00325A4D">
        <w:t>wystawiania dokumentów księgowych</w:t>
      </w:r>
      <w:r w:rsidR="002E781E">
        <w:t xml:space="preserve"> EETS</w:t>
      </w:r>
      <w:r w:rsidR="005E2FA2" w:rsidRPr="00325A4D">
        <w:t>;</w:t>
      </w:r>
    </w:p>
    <w:p w14:paraId="635D3901" w14:textId="77777777" w:rsidR="00CE7399" w:rsidRPr="00325A4D" w:rsidRDefault="008841B7">
      <w:pPr>
        <w:pStyle w:val="ZPKTzmpktartykuempunktem"/>
      </w:pPr>
      <w:r>
        <w:t>6</w:t>
      </w:r>
      <w:r w:rsidR="005E18CF" w:rsidRPr="00325A4D">
        <w:t xml:space="preserve">) tryb i termin przekazywania </w:t>
      </w:r>
      <w:r w:rsidR="007A0992" w:rsidRPr="00325A4D">
        <w:t xml:space="preserve">użytkownikowi EETS </w:t>
      </w:r>
      <w:r w:rsidR="005E18CF" w:rsidRPr="00325A4D">
        <w:t>informacji,</w:t>
      </w:r>
      <w:r w:rsidR="007A0992" w:rsidRPr="00325A4D">
        <w:t xml:space="preserve"> o której mowa w art. 16l ust. </w:t>
      </w:r>
      <w:r w:rsidR="00840C5E">
        <w:t>5</w:t>
      </w:r>
      <w:r w:rsidR="00661A12" w:rsidRPr="00325A4D">
        <w:t>.</w:t>
      </w:r>
    </w:p>
    <w:p w14:paraId="0A60D92C" w14:textId="77777777" w:rsidR="008841B7" w:rsidRDefault="00080CCB" w:rsidP="008841B7">
      <w:pPr>
        <w:pStyle w:val="ZUSTzmustartykuempunktem"/>
      </w:pPr>
      <w:r>
        <w:lastRenderedPageBreak/>
        <w:t>3</w:t>
      </w:r>
      <w:r w:rsidR="008841B7">
        <w:t xml:space="preserve">. Dostawca EETS załącza do umowy </w:t>
      </w:r>
      <w:r w:rsidR="00C46E42" w:rsidRPr="00C46E42">
        <w:t>dotycząc</w:t>
      </w:r>
      <w:r w:rsidR="00C46E42">
        <w:t>ej</w:t>
      </w:r>
      <w:r w:rsidR="00C46E42" w:rsidRPr="00C46E42">
        <w:t xml:space="preserve"> świadczenia usługi EETS </w:t>
      </w:r>
      <w:r w:rsidR="008841B7" w:rsidRPr="008841B7">
        <w:t xml:space="preserve">instrukcję </w:t>
      </w:r>
      <w:r w:rsidR="00864179">
        <w:t>używania</w:t>
      </w:r>
      <w:r w:rsidR="008841B7" w:rsidRPr="008841B7">
        <w:t xml:space="preserve"> urządzenia, o którym mowa w art. 16l ust. 1</w:t>
      </w:r>
      <w:r w:rsidR="008841B7">
        <w:t xml:space="preserve">, </w:t>
      </w:r>
      <w:r w:rsidR="00864179">
        <w:t xml:space="preserve">dostarczanego </w:t>
      </w:r>
      <w:r w:rsidR="008841B7">
        <w:t xml:space="preserve"> użytkownikowi EETS</w:t>
      </w:r>
      <w:r>
        <w:t>.</w:t>
      </w:r>
    </w:p>
    <w:p w14:paraId="40781F7D" w14:textId="77777777" w:rsidR="00AF54C3" w:rsidRPr="00325A4D" w:rsidRDefault="00080CCB">
      <w:pPr>
        <w:pStyle w:val="ZUSTzmustartykuempunktem"/>
      </w:pPr>
      <w:r>
        <w:t>4</w:t>
      </w:r>
      <w:r w:rsidR="003510ED" w:rsidRPr="00325A4D">
        <w:t xml:space="preserve">. </w:t>
      </w:r>
      <w:r w:rsidR="00F16D71" w:rsidRPr="00325A4D">
        <w:t xml:space="preserve">Określenie zakresu danych, o których mowa w </w:t>
      </w:r>
      <w:r w:rsidR="00241EF9" w:rsidRPr="00325A4D">
        <w:t>ust. 2</w:t>
      </w:r>
      <w:r w:rsidR="00F16D71" w:rsidRPr="00325A4D">
        <w:t xml:space="preserve"> pkt </w:t>
      </w:r>
      <w:r w:rsidR="00DC003D">
        <w:t>2</w:t>
      </w:r>
      <w:r w:rsidR="00F16D71" w:rsidRPr="00325A4D">
        <w:t xml:space="preserve">, oraz </w:t>
      </w:r>
      <w:r w:rsidR="00D35C9F">
        <w:t xml:space="preserve">ustalenie treści </w:t>
      </w:r>
      <w:r w:rsidR="00F16D71" w:rsidRPr="00325A4D">
        <w:t>in</w:t>
      </w:r>
      <w:r w:rsidR="00241EF9" w:rsidRPr="00325A4D">
        <w:t xml:space="preserve">strukcji, o której mowa w ust. </w:t>
      </w:r>
      <w:r>
        <w:t>3</w:t>
      </w:r>
      <w:r w:rsidR="00F16D71" w:rsidRPr="00325A4D">
        <w:t>, następuje z uwzględnieniem</w:t>
      </w:r>
      <w:r w:rsidR="003510ED" w:rsidRPr="00325A4D">
        <w:t xml:space="preserve"> </w:t>
      </w:r>
      <w:r w:rsidR="00F16D71" w:rsidRPr="00325A4D">
        <w:t>wymagań określonych</w:t>
      </w:r>
      <w:r w:rsidR="001E7FFD" w:rsidRPr="00325A4D">
        <w:t xml:space="preserve"> </w:t>
      </w:r>
      <w:r w:rsidR="00AF54C3" w:rsidRPr="00325A4D">
        <w:t xml:space="preserve">w akcie wykonawczym wydanym przez Komisję Europejską na podstawie art. 10 ust. 3 dyrektywy </w:t>
      </w:r>
      <w:r w:rsidR="00600D80" w:rsidRPr="00600D80">
        <w:t>2019/520</w:t>
      </w:r>
      <w:r w:rsidR="00AF54C3" w:rsidRPr="00325A4D">
        <w:t>.</w:t>
      </w:r>
    </w:p>
    <w:p w14:paraId="5B5CC238" w14:textId="644C7A7D" w:rsidR="00080CCB" w:rsidRDefault="00080CCB">
      <w:pPr>
        <w:pStyle w:val="ZUSTzmustartykuempunktem"/>
      </w:pPr>
      <w:r>
        <w:t>5</w:t>
      </w:r>
      <w:r w:rsidR="00F16D71" w:rsidRPr="00325A4D">
        <w:t xml:space="preserve">. Określenie </w:t>
      </w:r>
      <w:r w:rsidR="00A32F91" w:rsidRPr="00325A4D">
        <w:t xml:space="preserve">trybu </w:t>
      </w:r>
      <w:r w:rsidR="00C71717" w:rsidRPr="005F3191">
        <w:t>wystawiania dokumentów księgowych</w:t>
      </w:r>
      <w:r w:rsidR="002E781E">
        <w:t xml:space="preserve"> EETS</w:t>
      </w:r>
      <w:r w:rsidR="00C71717" w:rsidRPr="005F3191">
        <w:t xml:space="preserve"> </w:t>
      </w:r>
      <w:r w:rsidR="00F16D71" w:rsidRPr="00325A4D">
        <w:t>następuje z uwzględnieniem</w:t>
      </w:r>
      <w:r w:rsidR="003510ED" w:rsidRPr="00325A4D">
        <w:t xml:space="preserve"> </w:t>
      </w:r>
      <w:r w:rsidR="002E781E">
        <w:t>przepisów art. 16s</w:t>
      </w:r>
      <w:r w:rsidR="00A32F91" w:rsidRPr="00325A4D">
        <w:t xml:space="preserve"> ust. </w:t>
      </w:r>
      <w:r w:rsidR="00845551">
        <w:t>4</w:t>
      </w:r>
      <w:r w:rsidR="00A32F91" w:rsidRPr="00325A4D">
        <w:t xml:space="preserve"> i </w:t>
      </w:r>
      <w:r w:rsidR="00845551">
        <w:t>5</w:t>
      </w:r>
      <w:r w:rsidR="00A32F91" w:rsidRPr="00325A4D">
        <w:t xml:space="preserve"> oraz </w:t>
      </w:r>
      <w:r w:rsidR="00F16D71" w:rsidRPr="00325A4D">
        <w:t>wymagań określonych</w:t>
      </w:r>
      <w:r w:rsidR="001E7FFD" w:rsidRPr="00325A4D">
        <w:t xml:space="preserve"> w akcie wykonawczym</w:t>
      </w:r>
      <w:r w:rsidR="00AF54C3" w:rsidRPr="005F3191">
        <w:t xml:space="preserve"> wydanym przez Komisję Europejską na podstawie </w:t>
      </w:r>
      <w:r w:rsidR="003510ED" w:rsidRPr="00325A4D">
        <w:t xml:space="preserve">art. </w:t>
      </w:r>
      <w:r w:rsidR="00CF72C3" w:rsidRPr="00325A4D">
        <w:t>5 ust. 11</w:t>
      </w:r>
      <w:r w:rsidR="003510ED" w:rsidRPr="00325A4D">
        <w:t xml:space="preserve"> dyrektywy </w:t>
      </w:r>
      <w:r w:rsidR="00600D80" w:rsidRPr="00600D80">
        <w:t>2019/520</w:t>
      </w:r>
      <w:r w:rsidR="003510ED" w:rsidRPr="00325A4D">
        <w:t>.</w:t>
      </w:r>
    </w:p>
    <w:p w14:paraId="1093C6F2" w14:textId="40020865" w:rsidR="005219B6" w:rsidRDefault="00080CCB" w:rsidP="00080CCB">
      <w:pPr>
        <w:pStyle w:val="ZUSTzmustartykuempunktem"/>
      </w:pPr>
      <w:r>
        <w:t>6. W zakresie nieuregulowanym w ust. 1-5, do umów</w:t>
      </w:r>
      <w:r w:rsidR="00C46E42">
        <w:t xml:space="preserve"> dotyczących świadczenia usługi EETS</w:t>
      </w:r>
      <w:r>
        <w:t xml:space="preserve"> stosuje się przepisy ustawy</w:t>
      </w:r>
      <w:r w:rsidRPr="00080CCB">
        <w:t xml:space="preserve"> z dnia 30 maja 2014 r.</w:t>
      </w:r>
      <w:r>
        <w:t xml:space="preserve"> </w:t>
      </w:r>
      <w:r w:rsidRPr="00080CCB">
        <w:t>o prawach konsumenta</w:t>
      </w:r>
      <w:r>
        <w:t xml:space="preserve"> </w:t>
      </w:r>
      <w:r w:rsidRPr="00080CCB">
        <w:t>(Dz.</w:t>
      </w:r>
      <w:r>
        <w:t xml:space="preserve"> </w:t>
      </w:r>
      <w:r w:rsidRPr="00080CCB">
        <w:t>U. z 2020 r. poz. 287</w:t>
      </w:r>
      <w:r w:rsidR="00476323">
        <w:t xml:space="preserve"> oraz z 2021 r. poz. 2105</w:t>
      </w:r>
      <w:r w:rsidRPr="00080CCB">
        <w:t>)</w:t>
      </w:r>
      <w:r>
        <w:t>.</w:t>
      </w:r>
    </w:p>
    <w:p w14:paraId="1043FB46" w14:textId="77777777" w:rsidR="005219B6" w:rsidRDefault="005219B6" w:rsidP="005219B6">
      <w:pPr>
        <w:pStyle w:val="ZARTzmartartykuempunktem"/>
      </w:pPr>
      <w:r>
        <w:t>Art. 16lb. 1. Użytkownik EETS jest obowiązany przekazać dostawcy EETS zgodne ze stanem faktycznym dane, w tym dane osobowe, niezbędne do prawidłowego zawarcia i realizacji umowy dotyczącej</w:t>
      </w:r>
      <w:r w:rsidRPr="005219B6">
        <w:t xml:space="preserve"> świadczenia usługi EETS</w:t>
      </w:r>
      <w:r>
        <w:t>.</w:t>
      </w:r>
    </w:p>
    <w:p w14:paraId="1B0B593D" w14:textId="77777777" w:rsidR="00130B6F" w:rsidRDefault="00385F89" w:rsidP="00080CCB">
      <w:pPr>
        <w:pStyle w:val="ZUSTzmustartykuempunktem"/>
      </w:pPr>
      <w:r>
        <w:t xml:space="preserve">2. Dane przekazywane dostawcy EETS </w:t>
      </w:r>
      <w:r w:rsidR="005219B6">
        <w:t>obejmują w szczególności dane pojazdu niezbędne dla ustalenia wysokości stawek opłaty należnej za przejazd tego pojazdu po obszarze EETS.</w:t>
      </w:r>
    </w:p>
    <w:p w14:paraId="1D6B4477" w14:textId="003FBF6C" w:rsidR="00963572" w:rsidRDefault="00130B6F" w:rsidP="00242E34">
      <w:pPr>
        <w:pStyle w:val="ZUSTzmustartykuempunktem"/>
      </w:pPr>
      <w:r>
        <w:t xml:space="preserve">3. W przypadku powzięcia przez podmiot pobierający opłaty </w:t>
      </w:r>
      <w:r w:rsidR="008878FB">
        <w:t xml:space="preserve">na obszarze EETS </w:t>
      </w:r>
      <w:r>
        <w:t xml:space="preserve">lub podmiot wykonujący kontrolę, o którym mowa w art. 13l ust. 1, </w:t>
      </w:r>
      <w:r w:rsidR="006B6967">
        <w:t xml:space="preserve">uzasadnionych wątpliwości co do </w:t>
      </w:r>
      <w:r>
        <w:t>zgodności</w:t>
      </w:r>
      <w:r w:rsidR="006B6967">
        <w:t xml:space="preserve"> ze stanem faktycznym danych</w:t>
      </w:r>
      <w:r>
        <w:t>,</w:t>
      </w:r>
      <w:r w:rsidR="006B6967">
        <w:t xml:space="preserve"> </w:t>
      </w:r>
      <w:r w:rsidR="00385F89">
        <w:t>o których mowa w ust. 2</w:t>
      </w:r>
      <w:r w:rsidR="006B6967">
        <w:t>, podmiot ten ma prawo żądać przekazania przez dostawcę EETS dokumentów użytkownika EETS zawierają</w:t>
      </w:r>
      <w:r w:rsidR="00242E34">
        <w:t xml:space="preserve">cych </w:t>
      </w:r>
      <w:r w:rsidR="006B6967">
        <w:t xml:space="preserve">te dane, o ile </w:t>
      </w:r>
      <w:r w:rsidR="00385F89">
        <w:t xml:space="preserve">znajdują się one w posiadaniu </w:t>
      </w:r>
      <w:r w:rsidR="006B6967">
        <w:t>dostawcy EETS.</w:t>
      </w:r>
    </w:p>
    <w:p w14:paraId="372E51C3" w14:textId="391AF9DB" w:rsidR="003510ED" w:rsidRPr="00325A4D" w:rsidRDefault="00963572" w:rsidP="00963572">
      <w:pPr>
        <w:pStyle w:val="ZUSTzmustartykuempunktem"/>
      </w:pPr>
      <w:r>
        <w:t xml:space="preserve">4. </w:t>
      </w:r>
      <w:r w:rsidRPr="00963572">
        <w:t>W razie stwierdzenia, że dane</w:t>
      </w:r>
      <w:r>
        <w:t xml:space="preserve"> przekazane dostawcy EETS przez użytkownika EETS </w:t>
      </w:r>
      <w:r w:rsidRPr="00963572">
        <w:t>są niezgodne ze stanem faktycznym</w:t>
      </w:r>
      <w:r>
        <w:t xml:space="preserve"> i skutkują poborem opłaty </w:t>
      </w:r>
      <w:r w:rsidRPr="00963572">
        <w:t xml:space="preserve">należnej za przejazd </w:t>
      </w:r>
      <w:r>
        <w:t>danego</w:t>
      </w:r>
      <w:r w:rsidRPr="00963572">
        <w:t xml:space="preserve"> pojazdu po obszarze EETS</w:t>
      </w:r>
      <w:r>
        <w:t xml:space="preserve"> w zaniżonej wysokości</w:t>
      </w:r>
      <w:r w:rsidRPr="00963572">
        <w:t xml:space="preserve">, </w:t>
      </w:r>
      <w:r>
        <w:t xml:space="preserve">podmiot pobierający opłatę na obszarze EETS nalicza opłatę według najwyższej stawki obowiązującej na danej drodze lub jej odcinku. </w:t>
      </w:r>
      <w:r w:rsidR="00AC074D">
        <w:t>P</w:t>
      </w:r>
      <w:r>
        <w:t>odmiot pobierający opłaty EETS niezwłocznie i</w:t>
      </w:r>
      <w:r w:rsidR="000E5F6C">
        <w:t>nformuje dostawcę EETS o nalicza</w:t>
      </w:r>
      <w:r>
        <w:t>niu opłaty w sposób określony w zdaniu pierwszym.</w:t>
      </w:r>
      <w:r w:rsidR="003510ED" w:rsidRPr="00325A4D">
        <w:t>”;</w:t>
      </w:r>
    </w:p>
    <w:p w14:paraId="07037917" w14:textId="77777777" w:rsidR="00180FF5" w:rsidRDefault="009A056F" w:rsidP="00AF65A0">
      <w:pPr>
        <w:pStyle w:val="PKTpunkt"/>
      </w:pPr>
      <w:r>
        <w:lastRenderedPageBreak/>
        <w:t>1</w:t>
      </w:r>
      <w:r w:rsidR="00236AA5">
        <w:t>8</w:t>
      </w:r>
      <w:r w:rsidR="003510ED" w:rsidRPr="005F3191">
        <w:t xml:space="preserve">) </w:t>
      </w:r>
      <w:r w:rsidR="00180FF5">
        <w:t xml:space="preserve">w art. 16m wyrazy </w:t>
      </w:r>
      <w:r w:rsidR="00180FF5" w:rsidRPr="00180FF5">
        <w:t xml:space="preserve">„umowie, o której mowa w </w:t>
      </w:r>
      <w:r w:rsidR="00180FF5" w:rsidRPr="00B73CFC">
        <w:t>art. 16e ust. 1 pkt 2</w:t>
      </w:r>
      <w:r w:rsidR="00180FF5" w:rsidRPr="00180FF5">
        <w:t xml:space="preserve"> albo </w:t>
      </w:r>
      <w:r w:rsidR="00180FF5" w:rsidRPr="00B73CFC">
        <w:t>art. 16h pkt 2</w:t>
      </w:r>
      <w:r w:rsidR="00180FF5" w:rsidRPr="00180FF5">
        <w:t>”</w:t>
      </w:r>
      <w:r w:rsidR="00180FF5">
        <w:t xml:space="preserve"> zastępuje się wyrazami </w:t>
      </w:r>
      <w:r w:rsidR="00180FF5" w:rsidRPr="00180FF5">
        <w:t>„</w:t>
      </w:r>
      <w:r w:rsidR="00180FF5">
        <w:t>umowie dotyczącej świadczenia usługi EETS</w:t>
      </w:r>
      <w:r w:rsidR="00180FF5" w:rsidRPr="00180FF5">
        <w:t>”</w:t>
      </w:r>
      <w:r w:rsidR="00180FF5">
        <w:t>;</w:t>
      </w:r>
    </w:p>
    <w:p w14:paraId="2B491344" w14:textId="77777777" w:rsidR="00BC5B3A" w:rsidRDefault="00236AA5">
      <w:pPr>
        <w:pStyle w:val="PKTpunkt"/>
      </w:pPr>
      <w:r>
        <w:t>19</w:t>
      </w:r>
      <w:r w:rsidR="00180FF5">
        <w:t xml:space="preserve">) </w:t>
      </w:r>
      <w:r w:rsidR="004640F9">
        <w:t xml:space="preserve">w </w:t>
      </w:r>
      <w:r w:rsidR="00A47218" w:rsidRPr="005F3191">
        <w:t>art. 16n</w:t>
      </w:r>
      <w:r w:rsidR="00BC5B3A">
        <w:t>:</w:t>
      </w:r>
    </w:p>
    <w:p w14:paraId="2D74DC1D" w14:textId="77777777" w:rsidR="00BC5B3A" w:rsidRDefault="00BC5B3A" w:rsidP="00B73CFC">
      <w:pPr>
        <w:pStyle w:val="LITlitera"/>
      </w:pPr>
      <w:r>
        <w:t>a) w ust. 2</w:t>
      </w:r>
      <w:r w:rsidRPr="00BC5B3A">
        <w:t xml:space="preserve"> </w:t>
      </w:r>
      <w:r>
        <w:t xml:space="preserve">wyrazy </w:t>
      </w:r>
      <w:r w:rsidRPr="00BC5B3A">
        <w:t xml:space="preserve">„umowę, o której mowa w </w:t>
      </w:r>
      <w:r w:rsidRPr="00B73CFC">
        <w:t>art. 16e ust. 1 pkt 1</w:t>
      </w:r>
      <w:r w:rsidRPr="00BC5B3A">
        <w:t xml:space="preserve"> albo </w:t>
      </w:r>
      <w:r w:rsidRPr="00B73CFC">
        <w:t>art. 16h pkt 1</w:t>
      </w:r>
      <w:r w:rsidRPr="00BC5B3A">
        <w:t>”</w:t>
      </w:r>
      <w:r>
        <w:t xml:space="preserve"> zastępuje się wyrazami </w:t>
      </w:r>
      <w:r w:rsidRPr="00BC5B3A">
        <w:t>„</w:t>
      </w:r>
      <w:r>
        <w:t>umowę dotyczącą obszaru EETS</w:t>
      </w:r>
      <w:r w:rsidRPr="00BC5B3A">
        <w:t>”</w:t>
      </w:r>
      <w:r>
        <w:t>,</w:t>
      </w:r>
    </w:p>
    <w:p w14:paraId="772D1827" w14:textId="5AF01CCD" w:rsidR="00CD3B61" w:rsidRDefault="00BC5B3A" w:rsidP="000C1C39">
      <w:pPr>
        <w:pStyle w:val="LITlitera"/>
      </w:pPr>
      <w:r>
        <w:t>b)</w:t>
      </w:r>
      <w:r w:rsidR="003F1363" w:rsidRPr="005F3191">
        <w:t xml:space="preserve"> </w:t>
      </w:r>
      <w:r w:rsidR="00CD3B61">
        <w:t xml:space="preserve">w ust. 3 wyrazy </w:t>
      </w:r>
      <w:r w:rsidR="00CD3B61" w:rsidRPr="00CD3B61">
        <w:t xml:space="preserve">„podmiot pobierający opłaty, o którym mowa w </w:t>
      </w:r>
      <w:r w:rsidR="00CD3B61" w:rsidRPr="00F936AE">
        <w:t>art. 13i ust. 2</w:t>
      </w:r>
      <w:r w:rsidR="00CD3B61" w:rsidRPr="00CD3B61">
        <w:t>”</w:t>
      </w:r>
      <w:r w:rsidR="00CD3B61">
        <w:t xml:space="preserve"> zastępuje się wyrazami </w:t>
      </w:r>
      <w:r w:rsidR="00CD3B61" w:rsidRPr="00CD3B61">
        <w:t>„</w:t>
      </w:r>
      <w:r w:rsidR="00CD3B61">
        <w:t>podmiot pobierający opłaty na obszarze EETS</w:t>
      </w:r>
      <w:r w:rsidR="00CD3B61" w:rsidRPr="00CD3B61">
        <w:t>”</w:t>
      </w:r>
      <w:r w:rsidR="00CD3B61">
        <w:t>,</w:t>
      </w:r>
    </w:p>
    <w:p w14:paraId="18048549" w14:textId="77777777" w:rsidR="0044608A" w:rsidRDefault="00CD3B61" w:rsidP="00B73CFC">
      <w:pPr>
        <w:pStyle w:val="LITlitera"/>
      </w:pPr>
      <w:r>
        <w:t xml:space="preserve">c) </w:t>
      </w:r>
      <w:r w:rsidR="004640F9">
        <w:t>dodaje się ust. 6 w brzmieniu:</w:t>
      </w:r>
    </w:p>
    <w:p w14:paraId="0079F167" w14:textId="77777777" w:rsidR="00AF54C3" w:rsidRPr="00325A4D" w:rsidRDefault="004640F9">
      <w:pPr>
        <w:pStyle w:val="ZUSTzmustartykuempunktem"/>
      </w:pPr>
      <w:r w:rsidRPr="004640F9">
        <w:t>„</w:t>
      </w:r>
      <w:r>
        <w:t>6</w:t>
      </w:r>
      <w:r w:rsidR="003F1363" w:rsidRPr="00325A4D">
        <w:t xml:space="preserve">. Dostawca EETS informuje użytkownika EETS o każdorazowym nieuiszczeniu przez niego kwoty, o której mowa w ust. 1, </w:t>
      </w:r>
      <w:r w:rsidR="00AC6C6E" w:rsidRPr="00325A4D">
        <w:t xml:space="preserve">w terminie </w:t>
      </w:r>
      <w:r w:rsidR="00E7741B">
        <w:t>określonym w</w:t>
      </w:r>
      <w:r w:rsidR="00AC6C6E" w:rsidRPr="00325A4D">
        <w:t xml:space="preserve"> umow</w:t>
      </w:r>
      <w:r w:rsidR="00E7741B">
        <w:t>ie</w:t>
      </w:r>
      <w:r w:rsidR="00C46E42">
        <w:t xml:space="preserve"> dotyczącej świadczenia usługi EETS</w:t>
      </w:r>
      <w:r w:rsidR="00AC6C6E" w:rsidRPr="00325A4D">
        <w:t xml:space="preserve">, </w:t>
      </w:r>
      <w:r w:rsidR="003F1363" w:rsidRPr="00325A4D">
        <w:t xml:space="preserve">z uwzględnieniem </w:t>
      </w:r>
      <w:r w:rsidR="00D83E14" w:rsidRPr="00325A4D">
        <w:t xml:space="preserve">wymagań </w:t>
      </w:r>
      <w:r w:rsidR="002339C5" w:rsidRPr="00325A4D">
        <w:t>określonych w akcie wykonawczym</w:t>
      </w:r>
      <w:r w:rsidR="00AF54C3" w:rsidRPr="005F3191">
        <w:t xml:space="preserve"> wydanym przez Komisję Europejską na podstawie </w:t>
      </w:r>
      <w:r w:rsidR="00D83E14" w:rsidRPr="00325A4D">
        <w:t>ar</w:t>
      </w:r>
      <w:r w:rsidR="003F1363" w:rsidRPr="00325A4D">
        <w:t xml:space="preserve">t. 5 ust. 11 dyrektywy </w:t>
      </w:r>
      <w:r w:rsidR="00600D80" w:rsidRPr="00600D80">
        <w:t>2019/520</w:t>
      </w:r>
      <w:r w:rsidR="003F1363" w:rsidRPr="00325A4D">
        <w:t>.</w:t>
      </w:r>
      <w:r w:rsidRPr="004640F9">
        <w:t>”;</w:t>
      </w:r>
    </w:p>
    <w:p w14:paraId="612EB284" w14:textId="77777777" w:rsidR="00F83129" w:rsidRPr="005F3191" w:rsidRDefault="00236AA5" w:rsidP="00325A4D">
      <w:pPr>
        <w:pStyle w:val="PKTpunkt"/>
      </w:pPr>
      <w:r>
        <w:t>20</w:t>
      </w:r>
      <w:r w:rsidR="00A47218" w:rsidRPr="005F3191">
        <w:t xml:space="preserve">) </w:t>
      </w:r>
      <w:r w:rsidR="008D10D3" w:rsidRPr="005F3191">
        <w:t>w art. 16o</w:t>
      </w:r>
      <w:r w:rsidR="00F83129" w:rsidRPr="005F3191">
        <w:t>:</w:t>
      </w:r>
    </w:p>
    <w:p w14:paraId="57835156" w14:textId="77777777" w:rsidR="008A1BBE" w:rsidRDefault="00884C18" w:rsidP="009840C2">
      <w:pPr>
        <w:pStyle w:val="LITlitera"/>
      </w:pPr>
      <w:r>
        <w:t xml:space="preserve">a) </w:t>
      </w:r>
      <w:r w:rsidR="008A1BBE">
        <w:t>dotychczasową treść oznacza się jako ust. 1;</w:t>
      </w:r>
    </w:p>
    <w:p w14:paraId="63D43E4F" w14:textId="77777777" w:rsidR="00884C18" w:rsidRDefault="008A1BBE" w:rsidP="000C1C39">
      <w:pPr>
        <w:pStyle w:val="LITlitera"/>
      </w:pPr>
      <w:r>
        <w:t xml:space="preserve">b) </w:t>
      </w:r>
      <w:r w:rsidR="002523C8">
        <w:t xml:space="preserve">wprowadzenie do wyliczenia oraz </w:t>
      </w:r>
      <w:r w:rsidR="00884C18">
        <w:t xml:space="preserve">pkt 1 </w:t>
      </w:r>
      <w:r w:rsidR="00A560BE">
        <w:t>i 2 otrzymują</w:t>
      </w:r>
      <w:r w:rsidR="00884C18">
        <w:t xml:space="preserve"> brzmienie:</w:t>
      </w:r>
    </w:p>
    <w:p w14:paraId="60675662" w14:textId="77777777" w:rsidR="002523C8" w:rsidRDefault="00FE6B73" w:rsidP="00F936AE">
      <w:pPr>
        <w:pStyle w:val="ZFRAGzmfragmentunpzdaniaartykuempunktem"/>
      </w:pPr>
      <w:r w:rsidRPr="005F3191">
        <w:t>„</w:t>
      </w:r>
      <w:r w:rsidR="002523C8">
        <w:t>Krajowy p</w:t>
      </w:r>
      <w:r w:rsidR="002523C8" w:rsidRPr="002523C8">
        <w:t>odmiot pobierający opłaty</w:t>
      </w:r>
      <w:r w:rsidR="002523C8">
        <w:t xml:space="preserve"> na obszarze EETS </w:t>
      </w:r>
      <w:r w:rsidR="002523C8" w:rsidRPr="002523C8">
        <w:t>jest obowiązany:</w:t>
      </w:r>
    </w:p>
    <w:p w14:paraId="7769C6D7" w14:textId="77777777" w:rsidR="00F83129" w:rsidRPr="005F3191" w:rsidRDefault="00884C18" w:rsidP="009840C2">
      <w:pPr>
        <w:pStyle w:val="ZPKTzmpktartykuempunktem"/>
      </w:pPr>
      <w:r>
        <w:t>1) zapewnić niedyskryminacyjne:</w:t>
      </w:r>
    </w:p>
    <w:p w14:paraId="2FFE0CC2" w14:textId="44A9BC14" w:rsidR="00674F94" w:rsidRPr="00674F94" w:rsidRDefault="00884C18" w:rsidP="004E3554">
      <w:pPr>
        <w:pStyle w:val="ZLITwPKTzmlitwpktartykuempunktem"/>
      </w:pPr>
      <w:r>
        <w:t xml:space="preserve">a) </w:t>
      </w:r>
      <w:r w:rsidR="00674F94">
        <w:t xml:space="preserve">procedurę </w:t>
      </w:r>
      <w:r w:rsidR="00674F94" w:rsidRPr="00674F94">
        <w:t>akredyt</w:t>
      </w:r>
      <w:r w:rsidR="00EB1FB5">
        <w:t>acyjną</w:t>
      </w:r>
      <w:r w:rsidR="00E96624">
        <w:t>,</w:t>
      </w:r>
    </w:p>
    <w:p w14:paraId="403C429F" w14:textId="77777777" w:rsidR="00A560BE" w:rsidRDefault="00884C18" w:rsidP="009840C2">
      <w:pPr>
        <w:pStyle w:val="ZLITwPKTzmlitwpktartykuempunktem"/>
      </w:pPr>
      <w:r>
        <w:t xml:space="preserve">b) </w:t>
      </w:r>
      <w:r w:rsidRPr="00884C18">
        <w:t xml:space="preserve">warunki zawierania umów </w:t>
      </w:r>
      <w:r w:rsidR="00C46E42">
        <w:t>dotyczących obszar</w:t>
      </w:r>
      <w:r w:rsidR="00B1378B">
        <w:t>u EETS, na którym pobiera opłaty</w:t>
      </w:r>
      <w:r w:rsidRPr="00884C18">
        <w:t>;</w:t>
      </w:r>
    </w:p>
    <w:p w14:paraId="62D4A6ED" w14:textId="77777777" w:rsidR="00A560BE" w:rsidRPr="00A560BE" w:rsidRDefault="00A560BE" w:rsidP="009840C2">
      <w:pPr>
        <w:pStyle w:val="ZPKTzmpktartykuempunktem"/>
      </w:pPr>
      <w:r>
        <w:t xml:space="preserve">2) </w:t>
      </w:r>
      <w:r w:rsidRPr="00A560BE">
        <w:t>dopuszczać na obszarze EETS użytk</w:t>
      </w:r>
      <w:r>
        <w:t>owanie urządzeń</w:t>
      </w:r>
      <w:r w:rsidRPr="00A560BE">
        <w:t xml:space="preserve">, </w:t>
      </w:r>
      <w:r>
        <w:t xml:space="preserve">o których mowa w art. 16l ust. 1, </w:t>
      </w:r>
      <w:r w:rsidRPr="00A560BE">
        <w:t>pod warunkiem</w:t>
      </w:r>
      <w:r w:rsidR="00CF3AFF">
        <w:t>, że dane urządzenie</w:t>
      </w:r>
      <w:r w:rsidRPr="00A560BE">
        <w:t>:</w:t>
      </w:r>
    </w:p>
    <w:p w14:paraId="1314B1C9" w14:textId="77777777" w:rsidR="00A560BE" w:rsidRPr="00A560BE" w:rsidRDefault="00A560BE" w:rsidP="00A560BE">
      <w:pPr>
        <w:pStyle w:val="ZLITwPKTzmlitwpktartykuempunktem"/>
      </w:pPr>
      <w:r w:rsidRPr="00A560BE">
        <w:t xml:space="preserve">a) </w:t>
      </w:r>
      <w:r w:rsidR="00BB0038">
        <w:t>dostarczane</w:t>
      </w:r>
      <w:r w:rsidRPr="00A560BE">
        <w:t xml:space="preserve"> jest przez dostawcę EETS, z którym </w:t>
      </w:r>
      <w:r w:rsidR="008878FB">
        <w:t xml:space="preserve">krajowy </w:t>
      </w:r>
      <w:r w:rsidRPr="00A560BE">
        <w:t xml:space="preserve">podmiot pobierający opłaty </w:t>
      </w:r>
      <w:r w:rsidR="008878FB">
        <w:t xml:space="preserve">na obszarze EETS </w:t>
      </w:r>
      <w:r w:rsidRPr="00A560BE">
        <w:t>zawarł umowę</w:t>
      </w:r>
      <w:r w:rsidR="00C46E42">
        <w:t xml:space="preserve"> dotyczącą obszaru EETS</w:t>
      </w:r>
      <w:r w:rsidRPr="00A560BE">
        <w:t>,</w:t>
      </w:r>
    </w:p>
    <w:p w14:paraId="1BF51DC6" w14:textId="44FFC6AA" w:rsidR="00103F5E" w:rsidRPr="00BB0038" w:rsidRDefault="00A560BE">
      <w:pPr>
        <w:pStyle w:val="ZLITwPKTzmlitwpktartykuempunktem"/>
        <w:rPr>
          <w:rStyle w:val="PKpogrubieniekursywa"/>
          <w:rFonts w:ascii="Times New Roman" w:hAnsi="Times New Roman"/>
          <w:b w:val="0"/>
          <w:bCs w:val="0"/>
          <w:i w:val="0"/>
        </w:rPr>
      </w:pPr>
      <w:r w:rsidRPr="00BB0038">
        <w:rPr>
          <w:rStyle w:val="PKpogrubieniekursywa"/>
          <w:b w:val="0"/>
          <w:i w:val="0"/>
        </w:rPr>
        <w:t xml:space="preserve">b) zostało </w:t>
      </w:r>
      <w:r w:rsidRPr="00384199">
        <w:rPr>
          <w:rStyle w:val="PKpogrubieniekursywa"/>
          <w:b w:val="0"/>
          <w:i w:val="0"/>
        </w:rPr>
        <w:t xml:space="preserve">pozytywnie ocenione </w:t>
      </w:r>
      <w:r w:rsidR="007E3B53" w:rsidRPr="00384199">
        <w:rPr>
          <w:rStyle w:val="PKpogrubieniekursywa"/>
          <w:b w:val="0"/>
          <w:i w:val="0"/>
        </w:rPr>
        <w:t>w ramach</w:t>
      </w:r>
      <w:r w:rsidR="007E3B53" w:rsidRPr="003952D2">
        <w:rPr>
          <w:rStyle w:val="PKpogrubieniekursywa"/>
          <w:b w:val="0"/>
          <w:i w:val="0"/>
        </w:rPr>
        <w:t xml:space="preserve"> </w:t>
      </w:r>
      <w:r w:rsidR="007E3B53" w:rsidRPr="00384199">
        <w:rPr>
          <w:rStyle w:val="PKpogrubieniekursywa"/>
          <w:b w:val="0"/>
          <w:i w:val="0"/>
        </w:rPr>
        <w:t>procedury</w:t>
      </w:r>
      <w:r w:rsidR="00BB0038" w:rsidRPr="00384199">
        <w:rPr>
          <w:rStyle w:val="PKpogrubieniekursywa"/>
          <w:b w:val="0"/>
          <w:i w:val="0"/>
        </w:rPr>
        <w:t xml:space="preserve"> </w:t>
      </w:r>
      <w:r w:rsidR="00EB1FB5" w:rsidRPr="00384199">
        <w:rPr>
          <w:rStyle w:val="PKpogrubieniekursywa"/>
          <w:b w:val="0"/>
          <w:i w:val="0"/>
        </w:rPr>
        <w:t>akredyt</w:t>
      </w:r>
      <w:r w:rsidR="00EB1FB5" w:rsidRPr="003952D2">
        <w:rPr>
          <w:rStyle w:val="PKpogrubieniekursywa"/>
          <w:b w:val="0"/>
          <w:i w:val="0"/>
        </w:rPr>
        <w:t>acyjnej</w:t>
      </w:r>
      <w:r w:rsidR="00594747" w:rsidRPr="00384199">
        <w:rPr>
          <w:rStyle w:val="PKpogrubieniekursywa"/>
          <w:b w:val="0"/>
          <w:i w:val="0"/>
        </w:rPr>
        <w:t>,</w:t>
      </w:r>
    </w:p>
    <w:p w14:paraId="2583FFC9" w14:textId="77777777" w:rsidR="00CF3AFF" w:rsidRDefault="00103F5E" w:rsidP="009840C2">
      <w:pPr>
        <w:pStyle w:val="ZLITwPKTzmlitwpktartykuempunktem"/>
      </w:pPr>
      <w:r>
        <w:t>c) jest sprawne</w:t>
      </w:r>
      <w:r w:rsidR="00E7741B">
        <w:t>,</w:t>
      </w:r>
      <w:r>
        <w:t xml:space="preserve"> </w:t>
      </w:r>
      <w:r w:rsidR="00CF3AFF">
        <w:t>oraz</w:t>
      </w:r>
    </w:p>
    <w:p w14:paraId="53F8871A" w14:textId="77777777" w:rsidR="00A560BE" w:rsidRDefault="00CF3AFF" w:rsidP="009840C2">
      <w:pPr>
        <w:pStyle w:val="ZLITwPKTzmlitwpktartykuempunktem"/>
      </w:pPr>
      <w:r>
        <w:t xml:space="preserve">d) </w:t>
      </w:r>
      <w:r w:rsidR="00103F5E">
        <w:t>nie zostało umieszczone w wykazie, o którym mowa w art. 16l ust. 4</w:t>
      </w:r>
      <w:r w:rsidR="00A560BE" w:rsidRPr="00A560BE">
        <w:t>;</w:t>
      </w:r>
      <w:r w:rsidR="00A560BE">
        <w:t>”,</w:t>
      </w:r>
    </w:p>
    <w:p w14:paraId="0063DC6C" w14:textId="77777777" w:rsidR="00C26B7E" w:rsidRDefault="006A08A2" w:rsidP="006A08A2">
      <w:pPr>
        <w:pStyle w:val="LITlitera"/>
      </w:pPr>
      <w:r>
        <w:t>c</w:t>
      </w:r>
      <w:r w:rsidR="00091D08">
        <w:t xml:space="preserve">) </w:t>
      </w:r>
      <w:r w:rsidR="00C26B7E">
        <w:t xml:space="preserve">po pkt 2 dodaje się pkt 2a </w:t>
      </w:r>
      <w:r>
        <w:t xml:space="preserve">i 2b </w:t>
      </w:r>
      <w:r w:rsidR="00C26B7E">
        <w:t>w brzmieniu:</w:t>
      </w:r>
    </w:p>
    <w:p w14:paraId="120BC4E6" w14:textId="77777777" w:rsidR="006A08A2" w:rsidRDefault="00C26B7E" w:rsidP="009840C2">
      <w:pPr>
        <w:pStyle w:val="ZLITwPKTzmlitwpktartykuempunktem"/>
      </w:pPr>
      <w:r w:rsidRPr="00C26B7E">
        <w:t>„</w:t>
      </w:r>
      <w:r>
        <w:t xml:space="preserve">2a) uczestniczyć w audycie, o którym mowa w art. 16i ust. 1 pkt 3, na zasadach określonych w </w:t>
      </w:r>
      <w:r w:rsidRPr="00C26B7E">
        <w:t>przepisach aktu wykonawczego wydanego przez Komisj</w:t>
      </w:r>
      <w:r>
        <w:t>ę Europejską na podstawie art. 5 ust. 11</w:t>
      </w:r>
      <w:r w:rsidRPr="00C26B7E">
        <w:t xml:space="preserve"> dyrektywy 2019/520</w:t>
      </w:r>
      <w:r>
        <w:t>;</w:t>
      </w:r>
    </w:p>
    <w:p w14:paraId="688D5EBB" w14:textId="77777777" w:rsidR="00C26B7E" w:rsidRDefault="006A08A2" w:rsidP="009840C2">
      <w:pPr>
        <w:pStyle w:val="ZLITwPKTzmlitwpktartykuempunktem"/>
      </w:pPr>
      <w:r>
        <w:t xml:space="preserve">2b) współpracować, z zachowaniem zasady niedyskryminacji, z dostawcami EETS, producentami składników interoperacyjności i jednostkami notyfikowanymi </w:t>
      </w:r>
      <w:r>
        <w:lastRenderedPageBreak/>
        <w:t xml:space="preserve">przy dokonywaniu oceny przydatności do stosowania </w:t>
      </w:r>
      <w:r w:rsidR="00A03FFD">
        <w:t xml:space="preserve">w EETS </w:t>
      </w:r>
      <w:r>
        <w:t>składników interoperacyjności EETS;</w:t>
      </w:r>
      <w:r w:rsidR="00C26B7E" w:rsidRPr="00C26B7E">
        <w:t>”,</w:t>
      </w:r>
    </w:p>
    <w:p w14:paraId="12781677" w14:textId="77777777" w:rsidR="00C45249" w:rsidRPr="00325A4D" w:rsidRDefault="006A08A2" w:rsidP="006A08A2">
      <w:pPr>
        <w:pStyle w:val="LITlitera"/>
      </w:pPr>
      <w:r>
        <w:t>d</w:t>
      </w:r>
      <w:r w:rsidR="00C45249">
        <w:t xml:space="preserve">) </w:t>
      </w:r>
      <w:r w:rsidR="001E2877">
        <w:t xml:space="preserve">w </w:t>
      </w:r>
      <w:r w:rsidR="008E15FB">
        <w:t>pkt 3</w:t>
      </w:r>
      <w:r w:rsidR="00C45249">
        <w:t xml:space="preserve"> </w:t>
      </w:r>
      <w:r w:rsidR="001E2877">
        <w:t xml:space="preserve">lit. a-d </w:t>
      </w:r>
      <w:r w:rsidR="00C45249">
        <w:t>otrzymuj</w:t>
      </w:r>
      <w:r w:rsidR="001E2877">
        <w:t>ą</w:t>
      </w:r>
      <w:r w:rsidR="00C45249">
        <w:t xml:space="preserve"> brzmienie</w:t>
      </w:r>
      <w:r>
        <w:t>:</w:t>
      </w:r>
    </w:p>
    <w:p w14:paraId="240299D1" w14:textId="77777777" w:rsidR="001E2877" w:rsidRDefault="00C45249" w:rsidP="008E15FB">
      <w:pPr>
        <w:pStyle w:val="ZLITzmlitartykuempunktem"/>
      </w:pPr>
      <w:r w:rsidRPr="00C45249">
        <w:t>„</w:t>
      </w:r>
      <w:r w:rsidR="001E2877">
        <w:t xml:space="preserve">a) </w:t>
      </w:r>
      <w:r w:rsidR="001E2877" w:rsidRPr="001E2877">
        <w:t xml:space="preserve">wykaz dostawców EETS, z którymi zawarł umowę </w:t>
      </w:r>
      <w:r w:rsidR="001E2877">
        <w:t>dotyczącą obszaru EETS</w:t>
      </w:r>
      <w:r w:rsidR="001E2877" w:rsidRPr="001E2877">
        <w:t>,</w:t>
      </w:r>
    </w:p>
    <w:p w14:paraId="12D39E73" w14:textId="77777777" w:rsidR="00F83129" w:rsidRDefault="00F83129" w:rsidP="008E15FB">
      <w:pPr>
        <w:pStyle w:val="ZLITzmlitartykuempunktem"/>
      </w:pPr>
      <w:r w:rsidRPr="005F3191">
        <w:t xml:space="preserve">b) informację o </w:t>
      </w:r>
      <w:r w:rsidR="003D330A" w:rsidRPr="005F3191">
        <w:t xml:space="preserve">drodze lub </w:t>
      </w:r>
      <w:r w:rsidRPr="005F3191">
        <w:t>sieci dróg, na której pobiera opłaty, kategoriach pojazdów podlegających opłacie i odpowiadających im stawkach opłat</w:t>
      </w:r>
      <w:r w:rsidR="00DD510E" w:rsidRPr="005F3191">
        <w:t xml:space="preserve"> oraz </w:t>
      </w:r>
      <w:r w:rsidR="00E7741B">
        <w:t xml:space="preserve">o </w:t>
      </w:r>
      <w:r w:rsidR="00C45249">
        <w:t>technologii stosowanej do poboru opłat na obszarze EETS</w:t>
      </w:r>
      <w:r w:rsidR="0056446D" w:rsidRPr="005F3191">
        <w:t>,</w:t>
      </w:r>
    </w:p>
    <w:p w14:paraId="5B726C1B" w14:textId="77777777" w:rsidR="00B63CEA" w:rsidRPr="00325A4D" w:rsidRDefault="00F83129" w:rsidP="008E15FB">
      <w:pPr>
        <w:pStyle w:val="ZLITzmlitartykuempunktem"/>
      </w:pPr>
      <w:r w:rsidRPr="00325A4D">
        <w:t xml:space="preserve">c) </w:t>
      </w:r>
      <w:r w:rsidR="008D10D3" w:rsidRPr="00325A4D">
        <w:t>informację o obszarze EETS</w:t>
      </w:r>
      <w:r w:rsidR="008167DD" w:rsidRPr="00325A4D">
        <w:t>, zawierają</w:t>
      </w:r>
      <w:r w:rsidR="00B63CEA" w:rsidRPr="00325A4D">
        <w:t>cą</w:t>
      </w:r>
      <w:r w:rsidR="008167DD" w:rsidRPr="00325A4D">
        <w:t xml:space="preserve"> </w:t>
      </w:r>
      <w:r w:rsidR="00C45249">
        <w:t>co najmniej opis</w:t>
      </w:r>
      <w:r w:rsidR="00B63CEA" w:rsidRPr="00325A4D">
        <w:t>:</w:t>
      </w:r>
    </w:p>
    <w:p w14:paraId="4FAA28D7" w14:textId="77777777" w:rsidR="00C45249" w:rsidRDefault="003D330A" w:rsidP="008E15FB">
      <w:pPr>
        <w:pStyle w:val="ZTIRwLITzmtirwlitartykuempunktem"/>
      </w:pPr>
      <w:r w:rsidRPr="00325A4D">
        <w:t>–</w:t>
      </w:r>
      <w:r w:rsidR="00C45249">
        <w:t xml:space="preserve"> szczegółowych</w:t>
      </w:r>
      <w:r w:rsidR="00C45249" w:rsidRPr="00C45249">
        <w:t xml:space="preserve"> </w:t>
      </w:r>
      <w:r w:rsidR="00C45249">
        <w:t xml:space="preserve">wymagań, które dostawcy EETS powinni spełnić w celu uzyskania </w:t>
      </w:r>
      <w:r w:rsidR="00F936AE">
        <w:t xml:space="preserve">prawa do </w:t>
      </w:r>
      <w:r w:rsidR="00E7741B">
        <w:t>świadczenia usługi EETS na</w:t>
      </w:r>
      <w:r w:rsidR="00C45249">
        <w:t xml:space="preserve"> obszar</w:t>
      </w:r>
      <w:r w:rsidR="00E7741B">
        <w:t>ze</w:t>
      </w:r>
      <w:r w:rsidR="00C45249">
        <w:t xml:space="preserve"> EETS</w:t>
      </w:r>
      <w:r w:rsidR="00E7741B">
        <w:t>,</w:t>
      </w:r>
      <w:r w:rsidR="00C45249" w:rsidRPr="00C45249">
        <w:t xml:space="preserve"> </w:t>
      </w:r>
    </w:p>
    <w:p w14:paraId="4DEDA290" w14:textId="77777777" w:rsidR="0093053D" w:rsidRPr="00325A4D" w:rsidRDefault="00C45249" w:rsidP="008E15FB">
      <w:pPr>
        <w:pStyle w:val="ZTIRwLITzmtirwlitartykuempunktem"/>
      </w:pPr>
      <w:r w:rsidRPr="00C45249">
        <w:t>–</w:t>
      </w:r>
      <w:r>
        <w:t xml:space="preserve"> szczegółowych </w:t>
      </w:r>
      <w:r w:rsidR="008167DD" w:rsidRPr="00325A4D">
        <w:t>warunków zawierania umów</w:t>
      </w:r>
      <w:r w:rsidR="00C46E42">
        <w:t xml:space="preserve"> dotyczących obszaru EETS, </w:t>
      </w:r>
      <w:r w:rsidR="009D2E9F" w:rsidRPr="00325A4D">
        <w:t>w tym</w:t>
      </w:r>
      <w:r>
        <w:t xml:space="preserve"> opis</w:t>
      </w:r>
      <w:r w:rsidR="009D2E9F" w:rsidRPr="00325A4D">
        <w:t xml:space="preserve"> </w:t>
      </w:r>
      <w:r>
        <w:t>sposo</w:t>
      </w:r>
      <w:r w:rsidR="00457C30" w:rsidRPr="00325A4D">
        <w:t>b</w:t>
      </w:r>
      <w:r>
        <w:t>u</w:t>
      </w:r>
      <w:r w:rsidR="009D2E9F" w:rsidRPr="00325A4D">
        <w:t xml:space="preserve"> us</w:t>
      </w:r>
      <w:r w:rsidR="002E781E">
        <w:t>talania wysokości wynagrodzenia wypłacanego</w:t>
      </w:r>
      <w:r w:rsidR="009D2E9F" w:rsidRPr="00325A4D">
        <w:t xml:space="preserve"> </w:t>
      </w:r>
      <w:r w:rsidR="002E781E" w:rsidRPr="002E781E">
        <w:t>dostawcy EETS z tytułu świadczenia usługi EETS na obszarze EETS</w:t>
      </w:r>
      <w:r w:rsidR="009D2E9F" w:rsidRPr="00325A4D">
        <w:t>,</w:t>
      </w:r>
    </w:p>
    <w:p w14:paraId="30823BB7" w14:textId="77777777" w:rsidR="00B63CEA" w:rsidRPr="00325A4D" w:rsidRDefault="00440250" w:rsidP="008E15FB">
      <w:pPr>
        <w:pStyle w:val="ZTIRwLITzmtirwlitartykuempunktem"/>
      </w:pPr>
      <w:r w:rsidRPr="00325A4D">
        <w:t>–</w:t>
      </w:r>
      <w:r w:rsidR="00C45249">
        <w:t xml:space="preserve"> </w:t>
      </w:r>
      <w:r w:rsidR="006C7897" w:rsidRPr="00325A4D">
        <w:t>procedury</w:t>
      </w:r>
      <w:r w:rsidR="00514223">
        <w:t xml:space="preserve"> akredytacyjnej</w:t>
      </w:r>
      <w:r w:rsidR="006C7897" w:rsidRPr="00325A4D">
        <w:t>,</w:t>
      </w:r>
    </w:p>
    <w:p w14:paraId="0F39A750" w14:textId="77777777" w:rsidR="00C45249" w:rsidRDefault="00440250" w:rsidP="008E15FB">
      <w:pPr>
        <w:pStyle w:val="ZTIRwLITzmtirwlitartykuempunktem"/>
      </w:pPr>
      <w:r w:rsidRPr="00325A4D">
        <w:t>–</w:t>
      </w:r>
      <w:r w:rsidR="003D330A" w:rsidRPr="00325A4D">
        <w:t xml:space="preserve"> </w:t>
      </w:r>
      <w:r w:rsidR="00103F5E">
        <w:t>danych niezbędnych do ustalenia wysokości</w:t>
      </w:r>
      <w:r w:rsidR="00C45249">
        <w:t xml:space="preserve"> opłat</w:t>
      </w:r>
      <w:r w:rsidR="00103F5E">
        <w:t>y</w:t>
      </w:r>
      <w:r w:rsidR="00C45249">
        <w:t xml:space="preserve"> </w:t>
      </w:r>
      <w:r w:rsidR="00103F5E">
        <w:t>należnej od użytkownika</w:t>
      </w:r>
      <w:r w:rsidR="00C45249">
        <w:t xml:space="preserve"> EETS </w:t>
      </w:r>
      <w:r w:rsidR="00103F5E">
        <w:t>za przejazd obszarem</w:t>
      </w:r>
      <w:r w:rsidR="00C45249">
        <w:t xml:space="preserve"> EETS</w:t>
      </w:r>
      <w:r w:rsidR="008E15FB">
        <w:t>,</w:t>
      </w:r>
      <w:r w:rsidR="00103F5E">
        <w:t xml:space="preserve"> </w:t>
      </w:r>
    </w:p>
    <w:p w14:paraId="31D454A5" w14:textId="77777777" w:rsidR="00F26DCE" w:rsidRDefault="00F26DCE" w:rsidP="001F7858">
      <w:pPr>
        <w:pStyle w:val="ZCZWSPLITzmczciwsplitartykuempunktem"/>
      </w:pPr>
      <w:r>
        <w:t xml:space="preserve">- zwaną dalej </w:t>
      </w:r>
      <w:r w:rsidR="00931A4B" w:rsidRPr="00931A4B">
        <w:t>„</w:t>
      </w:r>
      <w:r>
        <w:t>informacją o obszarze EETS</w:t>
      </w:r>
      <w:r w:rsidR="00931A4B" w:rsidRPr="00931A4B">
        <w:t>”</w:t>
      </w:r>
      <w:r>
        <w:t>,</w:t>
      </w:r>
    </w:p>
    <w:p w14:paraId="39C01AB4" w14:textId="77777777" w:rsidR="00C45249" w:rsidRDefault="006A08A2" w:rsidP="008E15FB">
      <w:pPr>
        <w:pStyle w:val="ZLITzmlitartykuempunktem"/>
      </w:pPr>
      <w:r>
        <w:t>d</w:t>
      </w:r>
      <w:r w:rsidR="00C45249" w:rsidRPr="00C45249">
        <w:t>) informa</w:t>
      </w:r>
      <w:r w:rsidR="00C45249">
        <w:t>cję o planowanej zmianie danych, o których mowa w lit. b</w:t>
      </w:r>
      <w:r w:rsidR="008E15FB">
        <w:t>;</w:t>
      </w:r>
      <w:r w:rsidR="008E15FB" w:rsidRPr="008E15FB">
        <w:t>”,</w:t>
      </w:r>
    </w:p>
    <w:p w14:paraId="19CD4049" w14:textId="77777777" w:rsidR="008E15FB" w:rsidRDefault="006A08A2" w:rsidP="008E15FB">
      <w:pPr>
        <w:pStyle w:val="LITlitera"/>
      </w:pPr>
      <w:r>
        <w:t>e</w:t>
      </w:r>
      <w:r w:rsidR="008E15FB">
        <w:t xml:space="preserve">) w 5 wyrazy </w:t>
      </w:r>
      <w:r w:rsidR="008E15FB" w:rsidRPr="008E15FB">
        <w:t>„</w:t>
      </w:r>
      <w:r w:rsidR="008E15FB">
        <w:t>pkt 3 lit. d</w:t>
      </w:r>
      <w:r w:rsidR="008E15FB" w:rsidRPr="008E15FB">
        <w:t>”</w:t>
      </w:r>
      <w:r w:rsidR="008E15FB">
        <w:t xml:space="preserve"> zastępuje się wyrazami </w:t>
      </w:r>
      <w:r w:rsidR="008E15FB" w:rsidRPr="008E15FB">
        <w:t>„</w:t>
      </w:r>
      <w:r w:rsidR="008E15FB">
        <w:t>pkt 3 lit. a-c</w:t>
      </w:r>
      <w:r w:rsidR="008E15FB" w:rsidRPr="008E15FB">
        <w:t>”</w:t>
      </w:r>
      <w:r w:rsidR="008E15FB">
        <w:t>,</w:t>
      </w:r>
    </w:p>
    <w:p w14:paraId="722802A3" w14:textId="77777777" w:rsidR="008E15FB" w:rsidRDefault="006A08A2" w:rsidP="008E15FB">
      <w:pPr>
        <w:pStyle w:val="LITlitera"/>
      </w:pPr>
      <w:r>
        <w:t>f</w:t>
      </w:r>
      <w:r w:rsidR="008E15FB">
        <w:t>) pkt 6 i 7 otrzymują brzmienie:</w:t>
      </w:r>
    </w:p>
    <w:p w14:paraId="03FA2A6B" w14:textId="77777777" w:rsidR="008E15FB" w:rsidRDefault="008E15FB" w:rsidP="008E15FB">
      <w:pPr>
        <w:pStyle w:val="ZPKTzmpktartykuempunktem"/>
      </w:pPr>
      <w:r w:rsidRPr="008E15FB">
        <w:t>„</w:t>
      </w:r>
      <w:r>
        <w:t>6</w:t>
      </w:r>
      <w:r w:rsidRPr="008E15FB">
        <w:t xml:space="preserve">) </w:t>
      </w:r>
      <w:r w:rsidR="0098028A">
        <w:t>wdrożyć i stosować</w:t>
      </w:r>
      <w:r w:rsidRPr="008E15FB">
        <w:t xml:space="preserve"> interfejs</w:t>
      </w:r>
      <w:r w:rsidR="0098028A">
        <w:t>y zapewniające komunikację pomiędzy systemem elektronicznego poboru opłat a składnikami interoperacyjności EETS</w:t>
      </w:r>
      <w:r w:rsidRPr="008E15FB">
        <w:t xml:space="preserve">, </w:t>
      </w:r>
      <w:r w:rsidR="0098028A">
        <w:t>zgodnie ze specyfikacją określoną w przepisach aktu wykonawczego w</w:t>
      </w:r>
      <w:r w:rsidR="00B1378B">
        <w:t>ydanego przez Komisję Europejską</w:t>
      </w:r>
      <w:r w:rsidR="0098028A">
        <w:t xml:space="preserve"> na podstawie art.</w:t>
      </w:r>
      <w:r w:rsidR="00B1378B">
        <w:t xml:space="preserve"> 14 ust. 3 dyrektywy 2019/520</w:t>
      </w:r>
      <w:r w:rsidRPr="008E15FB">
        <w:t>;</w:t>
      </w:r>
    </w:p>
    <w:p w14:paraId="2F3A0072" w14:textId="77777777" w:rsidR="009E17F6" w:rsidRPr="00946303" w:rsidRDefault="008E15FB" w:rsidP="00AF65A0">
      <w:pPr>
        <w:pStyle w:val="ZPKTzmpktartykuempunktem"/>
        <w:rPr>
          <w:rStyle w:val="PKpogrubieniekursywa"/>
          <w:b w:val="0"/>
          <w:i w:val="0"/>
        </w:rPr>
      </w:pPr>
      <w:r w:rsidRPr="00AF65A0">
        <w:rPr>
          <w:rStyle w:val="PKpogrubieniekursywa"/>
          <w:b w:val="0"/>
          <w:i w:val="0"/>
        </w:rPr>
        <w:t xml:space="preserve">7) </w:t>
      </w:r>
      <w:r w:rsidR="009E17F6" w:rsidRPr="00AF65A0">
        <w:rPr>
          <w:rStyle w:val="PKpogrubieniekursywa"/>
          <w:b w:val="0"/>
          <w:i w:val="0"/>
        </w:rPr>
        <w:t>podejmować działania mające na cel</w:t>
      </w:r>
      <w:r w:rsidR="009E17F6" w:rsidRPr="00946303">
        <w:rPr>
          <w:rStyle w:val="PKpogrubieniekursywa"/>
          <w:b w:val="0"/>
          <w:i w:val="0"/>
        </w:rPr>
        <w:t>u niezwłoczne przywrócenie możliwości świadczenia usługi EETS przez dostawcę EETS, z którym zawarł umowę</w:t>
      </w:r>
      <w:r w:rsidR="00946303" w:rsidRPr="00F0541F">
        <w:rPr>
          <w:rStyle w:val="PKpogrubieniekursywa"/>
          <w:b w:val="0"/>
          <w:i w:val="0"/>
        </w:rPr>
        <w:t xml:space="preserve"> dotyczącą obszaru EETS</w:t>
      </w:r>
      <w:r w:rsidR="009E17F6" w:rsidRPr="00946303">
        <w:rPr>
          <w:rStyle w:val="PKpogrubieniekursywa"/>
          <w:b w:val="0"/>
          <w:i w:val="0"/>
        </w:rPr>
        <w:t>, w przypadku gdy świadczenie usługi EETS nie jest możliwe ze względu na zawinione przez podmiot pobierający opłaty naruszenie obowiązków określonych w ustawie lub w aktach wykonawczych</w:t>
      </w:r>
      <w:r w:rsidR="00173B5E" w:rsidRPr="00946303">
        <w:rPr>
          <w:rStyle w:val="PKpogrubieniekursywa"/>
          <w:b w:val="0"/>
          <w:i w:val="0"/>
        </w:rPr>
        <w:t xml:space="preserve"> wydanych przez Komisję Europejską na podstawie </w:t>
      </w:r>
      <w:r w:rsidR="009E17F6" w:rsidRPr="00946303">
        <w:rPr>
          <w:rStyle w:val="PKpogrubieniekursywa"/>
          <w:b w:val="0"/>
          <w:i w:val="0"/>
        </w:rPr>
        <w:t>dyrektyw</w:t>
      </w:r>
      <w:r w:rsidR="00173B5E" w:rsidRPr="00946303">
        <w:rPr>
          <w:rStyle w:val="PKpogrubieniekursywa"/>
          <w:b w:val="0"/>
          <w:i w:val="0"/>
        </w:rPr>
        <w:t>y</w:t>
      </w:r>
      <w:r w:rsidR="009E17F6" w:rsidRPr="00946303">
        <w:rPr>
          <w:rStyle w:val="PKpogrubieniekursywa"/>
          <w:b w:val="0"/>
          <w:i w:val="0"/>
        </w:rPr>
        <w:t xml:space="preserve"> </w:t>
      </w:r>
      <w:r w:rsidR="00600D80" w:rsidRPr="00946303">
        <w:rPr>
          <w:rStyle w:val="PKpogrubieniekursywa"/>
          <w:b w:val="0"/>
          <w:i w:val="0"/>
        </w:rPr>
        <w:t>2019/520</w:t>
      </w:r>
      <w:r w:rsidR="009E17F6" w:rsidRPr="00946303">
        <w:rPr>
          <w:rStyle w:val="PKpogrubieniekursywa"/>
          <w:b w:val="0"/>
          <w:i w:val="0"/>
        </w:rPr>
        <w:t>;</w:t>
      </w:r>
      <w:r w:rsidRPr="00946303">
        <w:rPr>
          <w:rStyle w:val="PKpogrubieniekursywa"/>
          <w:b w:val="0"/>
          <w:i w:val="0"/>
        </w:rPr>
        <w:t>”,</w:t>
      </w:r>
    </w:p>
    <w:p w14:paraId="5F2FEA62" w14:textId="77777777" w:rsidR="008E15FB" w:rsidRPr="004C46B3" w:rsidRDefault="006A08A2" w:rsidP="001E1B95">
      <w:pPr>
        <w:pStyle w:val="LITlitera"/>
      </w:pPr>
      <w:r>
        <w:t>g</w:t>
      </w:r>
      <w:r w:rsidR="008E15FB">
        <w:t xml:space="preserve">) </w:t>
      </w:r>
      <w:r w:rsidR="005572A5">
        <w:t>w</w:t>
      </w:r>
      <w:r w:rsidR="008E15FB">
        <w:t xml:space="preserve"> pkt 7 </w:t>
      </w:r>
      <w:r w:rsidR="005572A5">
        <w:t>k</w:t>
      </w:r>
      <w:r w:rsidR="00B1378B">
        <w:t>ropkę zastępuje się średnikiem oraz</w:t>
      </w:r>
      <w:r w:rsidR="005572A5">
        <w:t xml:space="preserve"> </w:t>
      </w:r>
      <w:r w:rsidR="008E15FB">
        <w:t>dodaje się pkt 8 i 9 w brzmieniu:</w:t>
      </w:r>
    </w:p>
    <w:p w14:paraId="4C3F8AB1" w14:textId="77777777" w:rsidR="00F83129" w:rsidRPr="001217CB" w:rsidRDefault="008E15FB" w:rsidP="00E7741B">
      <w:pPr>
        <w:pStyle w:val="ZPKTzmpktartykuempunktem"/>
        <w:rPr>
          <w:rStyle w:val="PKpogrubieniekursywa"/>
          <w:b w:val="0"/>
          <w:i w:val="0"/>
        </w:rPr>
      </w:pPr>
      <w:r w:rsidRPr="001217CB">
        <w:rPr>
          <w:rStyle w:val="PKpogrubieniekursywa"/>
          <w:b w:val="0"/>
          <w:i w:val="0"/>
        </w:rPr>
        <w:t>„8</w:t>
      </w:r>
      <w:r w:rsidR="00F83129" w:rsidRPr="001217CB">
        <w:rPr>
          <w:rStyle w:val="PKpogrubieniekursywa"/>
          <w:b w:val="0"/>
          <w:i w:val="0"/>
        </w:rPr>
        <w:t xml:space="preserve">) </w:t>
      </w:r>
      <w:r w:rsidR="00576FD4" w:rsidRPr="001217CB">
        <w:rPr>
          <w:rStyle w:val="PKpogrubieniekursywa"/>
          <w:b w:val="0"/>
          <w:i w:val="0"/>
        </w:rPr>
        <w:t>podejmować działania, w zakresie swo</w:t>
      </w:r>
      <w:r w:rsidR="001217CB" w:rsidRPr="001217CB">
        <w:rPr>
          <w:rStyle w:val="PKpogrubieniekursywa"/>
          <w:b w:val="0"/>
          <w:i w:val="0"/>
        </w:rPr>
        <w:t>jej właściwości</w:t>
      </w:r>
      <w:r w:rsidR="00576FD4" w:rsidRPr="001217CB">
        <w:rPr>
          <w:rStyle w:val="PKpogrubieniekursywa"/>
          <w:b w:val="0"/>
          <w:i w:val="0"/>
        </w:rPr>
        <w:t xml:space="preserve">, mające na celu </w:t>
      </w:r>
      <w:r w:rsidR="0054606F" w:rsidRPr="001217CB">
        <w:rPr>
          <w:rStyle w:val="PKpogrubieniekursywa"/>
          <w:b w:val="0"/>
          <w:i w:val="0"/>
        </w:rPr>
        <w:t xml:space="preserve">zapewnienie zgodności obszaru EETS, na </w:t>
      </w:r>
      <w:r w:rsidR="0054606F" w:rsidRPr="00E7741B">
        <w:rPr>
          <w:rStyle w:val="PKpogrubieniekursywa"/>
          <w:b w:val="0"/>
          <w:i w:val="0"/>
        </w:rPr>
        <w:t xml:space="preserve">którym pobiera opłaty, z </w:t>
      </w:r>
      <w:r w:rsidR="00576FD4" w:rsidRPr="00E7741B">
        <w:rPr>
          <w:rStyle w:val="PKpogrubieniekursywa"/>
          <w:b w:val="0"/>
          <w:i w:val="0"/>
        </w:rPr>
        <w:t xml:space="preserve">wymaganiami </w:t>
      </w:r>
      <w:r w:rsidR="0054606F" w:rsidRPr="00E7741B">
        <w:rPr>
          <w:rStyle w:val="PKpogrubieniekursywa"/>
          <w:b w:val="0"/>
          <w:i w:val="0"/>
        </w:rPr>
        <w:t xml:space="preserve">technicznymi </w:t>
      </w:r>
      <w:r w:rsidR="0054606F" w:rsidRPr="00E7741B">
        <w:rPr>
          <w:rStyle w:val="PKpogrubieniekursywa"/>
          <w:b w:val="0"/>
          <w:i w:val="0"/>
        </w:rPr>
        <w:lastRenderedPageBreak/>
        <w:t xml:space="preserve">lub prawnymi </w:t>
      </w:r>
      <w:r w:rsidR="00576FD4" w:rsidRPr="00E7741B">
        <w:rPr>
          <w:rStyle w:val="PKpogrubieniekursywa"/>
          <w:b w:val="0"/>
          <w:i w:val="0"/>
        </w:rPr>
        <w:t>określonymi w ustawie</w:t>
      </w:r>
      <w:r w:rsidR="00D83E14" w:rsidRPr="00E7741B">
        <w:rPr>
          <w:rStyle w:val="PKpogrubieniekursywa"/>
          <w:b w:val="0"/>
          <w:i w:val="0"/>
        </w:rPr>
        <w:t xml:space="preserve"> </w:t>
      </w:r>
      <w:r w:rsidR="00E7741B" w:rsidRPr="00E7741B">
        <w:rPr>
          <w:rStyle w:val="PKpogrubieniekursywa"/>
          <w:b w:val="0"/>
          <w:i w:val="0"/>
        </w:rPr>
        <w:t xml:space="preserve">oraz </w:t>
      </w:r>
      <w:r w:rsidR="00883103" w:rsidRPr="00E7741B">
        <w:rPr>
          <w:rStyle w:val="PKpogrubieniekursywa"/>
          <w:b w:val="0"/>
          <w:i w:val="0"/>
        </w:rPr>
        <w:t xml:space="preserve">w </w:t>
      </w:r>
      <w:r w:rsidR="00D83E14" w:rsidRPr="00E7741B">
        <w:rPr>
          <w:rStyle w:val="PKpogrubieniekursywa"/>
          <w:b w:val="0"/>
          <w:i w:val="0"/>
        </w:rPr>
        <w:t>aktach wykonawczych</w:t>
      </w:r>
      <w:r w:rsidR="00173B5E" w:rsidRPr="00E7741B">
        <w:rPr>
          <w:rStyle w:val="PKpogrubieniekursywa"/>
          <w:b w:val="0"/>
          <w:i w:val="0"/>
        </w:rPr>
        <w:t xml:space="preserve"> wydanych przez Komisję Europejską na podstawie </w:t>
      </w:r>
      <w:r w:rsidR="00D83E14" w:rsidRPr="00E7741B">
        <w:rPr>
          <w:rStyle w:val="PKpogrubieniekursywa"/>
          <w:b w:val="0"/>
          <w:i w:val="0"/>
        </w:rPr>
        <w:t>dyrektyw</w:t>
      </w:r>
      <w:r w:rsidR="00173B5E" w:rsidRPr="00E7741B">
        <w:rPr>
          <w:rStyle w:val="PKpogrubieniekursywa"/>
          <w:b w:val="0"/>
          <w:i w:val="0"/>
        </w:rPr>
        <w:t>y</w:t>
      </w:r>
      <w:r w:rsidR="00D83E14" w:rsidRPr="00E7741B">
        <w:rPr>
          <w:rStyle w:val="PKpogrubieniekursywa"/>
          <w:b w:val="0"/>
          <w:i w:val="0"/>
        </w:rPr>
        <w:t xml:space="preserve"> </w:t>
      </w:r>
      <w:r w:rsidR="00600D80" w:rsidRPr="00E7741B">
        <w:rPr>
          <w:rStyle w:val="PKpogrubieniekursywa"/>
          <w:b w:val="0"/>
          <w:i w:val="0"/>
        </w:rPr>
        <w:t>2019/520</w:t>
      </w:r>
      <w:r w:rsidR="00576FD4" w:rsidRPr="00E7741B">
        <w:rPr>
          <w:rStyle w:val="PKpogrubieniekursywa"/>
          <w:b w:val="0"/>
          <w:i w:val="0"/>
        </w:rPr>
        <w:t>;</w:t>
      </w:r>
      <w:r w:rsidR="00576FD4" w:rsidRPr="001217CB">
        <w:rPr>
          <w:rStyle w:val="PKpogrubieniekursywa"/>
          <w:b w:val="0"/>
          <w:i w:val="0"/>
        </w:rPr>
        <w:t xml:space="preserve"> </w:t>
      </w:r>
    </w:p>
    <w:p w14:paraId="3CB88104" w14:textId="77777777" w:rsidR="007E3111" w:rsidRPr="001217CB" w:rsidRDefault="008E15FB" w:rsidP="00E7741B">
      <w:pPr>
        <w:pStyle w:val="ZPKTzmpktartykuempunktem"/>
        <w:rPr>
          <w:rStyle w:val="PKpogrubieniekursywa"/>
          <w:b w:val="0"/>
          <w:i w:val="0"/>
        </w:rPr>
      </w:pPr>
      <w:r w:rsidRPr="001217CB">
        <w:rPr>
          <w:rStyle w:val="PKpogrubieniekursywa"/>
          <w:b w:val="0"/>
          <w:i w:val="0"/>
        </w:rPr>
        <w:t>9</w:t>
      </w:r>
      <w:r w:rsidR="00F83129" w:rsidRPr="001217CB">
        <w:rPr>
          <w:rStyle w:val="PKpogrubieniekursywa"/>
          <w:b w:val="0"/>
          <w:i w:val="0"/>
        </w:rPr>
        <w:t>) podejmować działania umożliwiające prawidłowy pobór opłat z wykorzystaniem usługi EETS</w:t>
      </w:r>
      <w:r w:rsidR="00A94426" w:rsidRPr="001217CB">
        <w:rPr>
          <w:rStyle w:val="PKpogrubieniekursywa"/>
          <w:b w:val="0"/>
          <w:i w:val="0"/>
        </w:rPr>
        <w:t>,</w:t>
      </w:r>
      <w:r w:rsidR="00F83129" w:rsidRPr="001217CB">
        <w:rPr>
          <w:rStyle w:val="PKpogrubieniekursywa"/>
          <w:b w:val="0"/>
          <w:i w:val="0"/>
        </w:rPr>
        <w:t xml:space="preserve"> w przypadku zakłócenia funkcjonowania tej usługi z</w:t>
      </w:r>
      <w:r w:rsidR="00DD510E" w:rsidRPr="001217CB">
        <w:rPr>
          <w:rStyle w:val="PKpogrubieniekursywa"/>
          <w:b w:val="0"/>
          <w:i w:val="0"/>
        </w:rPr>
        <w:t xml:space="preserve"> przyczyn leżących po </w:t>
      </w:r>
      <w:r w:rsidR="00DD510E" w:rsidRPr="00E7741B">
        <w:rPr>
          <w:rStyle w:val="PKpogrubieniekursywa"/>
          <w:b w:val="0"/>
          <w:i w:val="0"/>
        </w:rPr>
        <w:t xml:space="preserve">stronie </w:t>
      </w:r>
      <w:r w:rsidR="00CD39BF" w:rsidRPr="00E7741B">
        <w:rPr>
          <w:rStyle w:val="PKpogrubieniekursywa"/>
          <w:b w:val="0"/>
          <w:i w:val="0"/>
        </w:rPr>
        <w:t xml:space="preserve">tego </w:t>
      </w:r>
      <w:r w:rsidR="00DD510E" w:rsidRPr="00E7741B">
        <w:rPr>
          <w:rStyle w:val="PKpogrubieniekursywa"/>
          <w:b w:val="0"/>
          <w:i w:val="0"/>
        </w:rPr>
        <w:t>podmiotu pobierającego opłaty</w:t>
      </w:r>
      <w:r w:rsidR="00F83129" w:rsidRPr="00E7741B">
        <w:rPr>
          <w:rStyle w:val="PKpogrubieniekursywa"/>
          <w:b w:val="0"/>
          <w:i w:val="0"/>
        </w:rPr>
        <w:t>,</w:t>
      </w:r>
      <w:r w:rsidR="00661A12" w:rsidRPr="00E7741B">
        <w:rPr>
          <w:rStyle w:val="PKpogrubieniekursywa"/>
          <w:b w:val="0"/>
          <w:i w:val="0"/>
        </w:rPr>
        <w:t xml:space="preserve"> mając </w:t>
      </w:r>
      <w:r w:rsidR="00042727" w:rsidRPr="00E7741B">
        <w:rPr>
          <w:rStyle w:val="PKpogrubieniekursywa"/>
          <w:b w:val="0"/>
          <w:i w:val="0"/>
        </w:rPr>
        <w:t xml:space="preserve">w szczególności </w:t>
      </w:r>
      <w:r w:rsidR="00661A12" w:rsidRPr="00E7741B">
        <w:rPr>
          <w:rStyle w:val="PKpogrubieniekursywa"/>
          <w:b w:val="0"/>
          <w:i w:val="0"/>
        </w:rPr>
        <w:t>na względzie</w:t>
      </w:r>
      <w:r w:rsidR="00CD39BF" w:rsidRPr="00E7741B">
        <w:rPr>
          <w:rStyle w:val="PKpogrubieniekursywa"/>
          <w:b w:val="0"/>
          <w:i w:val="0"/>
        </w:rPr>
        <w:t xml:space="preserve"> </w:t>
      </w:r>
      <w:r w:rsidR="00E7741B" w:rsidRPr="00E7741B">
        <w:rPr>
          <w:rStyle w:val="PKpogrubieniekursywa"/>
          <w:b w:val="0"/>
          <w:i w:val="0"/>
        </w:rPr>
        <w:t xml:space="preserve">poszanowanie </w:t>
      </w:r>
      <w:r w:rsidR="00661A12" w:rsidRPr="00E7741B">
        <w:rPr>
          <w:rStyle w:val="PKpogrubieniekursywa"/>
          <w:b w:val="0"/>
          <w:i w:val="0"/>
        </w:rPr>
        <w:t>interes</w:t>
      </w:r>
      <w:r w:rsidR="00CD39BF" w:rsidRPr="00E7741B">
        <w:rPr>
          <w:rStyle w:val="PKpogrubieniekursywa"/>
          <w:b w:val="0"/>
          <w:i w:val="0"/>
        </w:rPr>
        <w:t>ów</w:t>
      </w:r>
      <w:r w:rsidR="00661A12" w:rsidRPr="001217CB">
        <w:rPr>
          <w:rStyle w:val="PKpogrubieniekursywa"/>
          <w:b w:val="0"/>
          <w:i w:val="0"/>
        </w:rPr>
        <w:t xml:space="preserve"> użytkowników EETS</w:t>
      </w:r>
      <w:r w:rsidR="00F83129" w:rsidRPr="001217CB">
        <w:rPr>
          <w:rStyle w:val="PKpogrubieniekursywa"/>
          <w:b w:val="0"/>
          <w:i w:val="0"/>
        </w:rPr>
        <w:t>.</w:t>
      </w:r>
      <w:r w:rsidR="00B75AA4" w:rsidRPr="001217CB">
        <w:rPr>
          <w:rStyle w:val="PKpogrubieniekursywa"/>
          <w:b w:val="0"/>
          <w:i w:val="0"/>
        </w:rPr>
        <w:t>”;</w:t>
      </w:r>
    </w:p>
    <w:p w14:paraId="0D3A52B1" w14:textId="77777777" w:rsidR="007E3111" w:rsidRDefault="001E1B95" w:rsidP="001E1B95">
      <w:pPr>
        <w:pStyle w:val="LITlitera"/>
      </w:pPr>
      <w:r>
        <w:t>h</w:t>
      </w:r>
      <w:r w:rsidR="007E3111">
        <w:t>) dodaje się ust. 2</w:t>
      </w:r>
      <w:r w:rsidR="001F7858">
        <w:t xml:space="preserve"> i 3</w:t>
      </w:r>
      <w:r w:rsidR="007E3111">
        <w:t xml:space="preserve"> w brzmieniu:</w:t>
      </w:r>
    </w:p>
    <w:p w14:paraId="11831AC8" w14:textId="77777777" w:rsidR="00AF54C3" w:rsidRPr="004C46B3" w:rsidRDefault="00503DB5">
      <w:pPr>
        <w:pStyle w:val="ZUSTzmustartykuempunktem"/>
      </w:pPr>
      <w:r w:rsidRPr="00503DB5">
        <w:t>„</w:t>
      </w:r>
      <w:r w:rsidR="00F83129" w:rsidRPr="004C46B3">
        <w:t xml:space="preserve">2. </w:t>
      </w:r>
      <w:r w:rsidR="00DA7553" w:rsidRPr="004C46B3">
        <w:t>Informac</w:t>
      </w:r>
      <w:r w:rsidR="00B1378B">
        <w:t>ja, o której mowa w ust. 1 pkt 3</w:t>
      </w:r>
      <w:r w:rsidR="00DA7553" w:rsidRPr="004C46B3">
        <w:t xml:space="preserve"> lit. c, spełnia </w:t>
      </w:r>
      <w:r w:rsidR="00E7741B">
        <w:t xml:space="preserve">szczegółowe </w:t>
      </w:r>
      <w:r w:rsidR="004105B7" w:rsidRPr="004C46B3">
        <w:t xml:space="preserve">wymagania </w:t>
      </w:r>
      <w:r w:rsidR="00DA7553" w:rsidRPr="004C46B3">
        <w:t>określone w akcie wykonawczym</w:t>
      </w:r>
      <w:r w:rsidR="00AF54C3" w:rsidRPr="005F3191">
        <w:t xml:space="preserve"> wydanym przez Komisję Europejską na podstawie</w:t>
      </w:r>
      <w:r w:rsidR="001357E3">
        <w:t xml:space="preserve"> art.</w:t>
      </w:r>
      <w:r w:rsidR="00AF54C3" w:rsidRPr="005F3191">
        <w:t xml:space="preserve"> </w:t>
      </w:r>
      <w:r w:rsidR="00DA7553" w:rsidRPr="004C46B3">
        <w:t xml:space="preserve">6 ust. 9 dyrektywy </w:t>
      </w:r>
      <w:r w:rsidR="00600D80" w:rsidRPr="00600D80">
        <w:t>2019/520</w:t>
      </w:r>
      <w:r w:rsidR="009E17F6" w:rsidRPr="004C46B3">
        <w:t>.</w:t>
      </w:r>
    </w:p>
    <w:p w14:paraId="6DA73342" w14:textId="488DC0EF" w:rsidR="008D10D3" w:rsidRPr="004C46B3" w:rsidRDefault="001F7858">
      <w:pPr>
        <w:pStyle w:val="ZUSTzmustartykuempunktem"/>
      </w:pPr>
      <w:r>
        <w:t>3</w:t>
      </w:r>
      <w:r w:rsidR="001618B2" w:rsidRPr="004C46B3">
        <w:t xml:space="preserve">. </w:t>
      </w:r>
      <w:r w:rsidR="00AC074D">
        <w:t>P</w:t>
      </w:r>
      <w:r w:rsidR="001618B2" w:rsidRPr="004C46B3">
        <w:t xml:space="preserve">odmiot pobierający </w:t>
      </w:r>
      <w:r w:rsidR="00E86A5F" w:rsidRPr="004C46B3">
        <w:t>opłaty</w:t>
      </w:r>
      <w:r w:rsidR="00783D80">
        <w:t xml:space="preserve"> na obszarze EETS </w:t>
      </w:r>
      <w:r w:rsidR="001618B2" w:rsidRPr="004C46B3">
        <w:t xml:space="preserve">nie </w:t>
      </w:r>
      <w:r w:rsidR="00C3145F" w:rsidRPr="004C46B3">
        <w:t>wymaga</w:t>
      </w:r>
      <w:r w:rsidR="0056446D" w:rsidRPr="004C46B3">
        <w:t xml:space="preserve"> od dostawcy EETS </w:t>
      </w:r>
      <w:r w:rsidR="009E17F6" w:rsidRPr="004C46B3">
        <w:t>stosowania</w:t>
      </w:r>
      <w:r w:rsidR="001618B2" w:rsidRPr="004C46B3">
        <w:t xml:space="preserve"> rozwiązań</w:t>
      </w:r>
      <w:r w:rsidR="00503DB5">
        <w:t xml:space="preserve"> lub procesów</w:t>
      </w:r>
      <w:r w:rsidR="001618B2" w:rsidRPr="004C46B3">
        <w:t xml:space="preserve"> techn</w:t>
      </w:r>
      <w:r w:rsidR="00503DB5">
        <w:t>icznych</w:t>
      </w:r>
      <w:r w:rsidR="001618B2" w:rsidRPr="004C46B3">
        <w:t>, które utrudni</w:t>
      </w:r>
      <w:r w:rsidR="00503DB5">
        <w:t>a</w:t>
      </w:r>
      <w:r w:rsidR="001618B2" w:rsidRPr="004C46B3">
        <w:t xml:space="preserve">łyby zapewnienie interoperacyjności składników interoperacyjności </w:t>
      </w:r>
      <w:r w:rsidR="00814978" w:rsidRPr="004C46B3">
        <w:t xml:space="preserve">EETS </w:t>
      </w:r>
      <w:r w:rsidR="001618B2" w:rsidRPr="004C46B3">
        <w:t xml:space="preserve">stosowanych przez tego dostawcę z systemami </w:t>
      </w:r>
      <w:r w:rsidR="00503DB5">
        <w:t xml:space="preserve">elektronicznego </w:t>
      </w:r>
      <w:r w:rsidR="001618B2" w:rsidRPr="004C46B3">
        <w:t xml:space="preserve">poboru opłat wykorzystywanymi na </w:t>
      </w:r>
      <w:r w:rsidR="00883103" w:rsidRPr="004C46B3">
        <w:t>innych</w:t>
      </w:r>
      <w:r w:rsidR="001618B2" w:rsidRPr="004C46B3">
        <w:t xml:space="preserve"> obszarach EETS.</w:t>
      </w:r>
      <w:r w:rsidR="00FE6B73" w:rsidRPr="004C46B3">
        <w:t>”</w:t>
      </w:r>
      <w:r w:rsidR="00804BC7">
        <w:t>;</w:t>
      </w:r>
    </w:p>
    <w:p w14:paraId="42666B8E" w14:textId="77777777" w:rsidR="00B310C9" w:rsidRPr="004C46B3" w:rsidRDefault="00236AA5">
      <w:pPr>
        <w:pStyle w:val="PKTpunkt"/>
      </w:pPr>
      <w:r>
        <w:t>21</w:t>
      </w:r>
      <w:r w:rsidR="001C4582" w:rsidRPr="004C46B3">
        <w:t>)</w:t>
      </w:r>
      <w:r w:rsidR="00B310C9" w:rsidRPr="004C46B3">
        <w:t xml:space="preserve"> uchyla się art. 16p;</w:t>
      </w:r>
      <w:r w:rsidR="001B0236" w:rsidRPr="004C46B3">
        <w:t xml:space="preserve"> </w:t>
      </w:r>
    </w:p>
    <w:p w14:paraId="6E38F4BC" w14:textId="77777777" w:rsidR="00FA15C1" w:rsidRDefault="00236AA5">
      <w:pPr>
        <w:pStyle w:val="PKTpunkt"/>
      </w:pPr>
      <w:r>
        <w:t>22</w:t>
      </w:r>
      <w:r w:rsidR="001C1CA2">
        <w:t xml:space="preserve">) w art. 16q </w:t>
      </w:r>
      <w:r w:rsidR="00FA15C1">
        <w:t>ust. 1 otrzymuje brzmienie</w:t>
      </w:r>
      <w:r w:rsidR="00B1378B">
        <w:t>:</w:t>
      </w:r>
    </w:p>
    <w:p w14:paraId="1A11BB72" w14:textId="012F7036" w:rsidR="001C1CA2" w:rsidRDefault="00FA15C1" w:rsidP="00F936AE">
      <w:pPr>
        <w:pStyle w:val="ZUSTzmustartykuempunktem"/>
      </w:pPr>
      <w:r w:rsidRPr="00FA15C1">
        <w:t xml:space="preserve">„1. </w:t>
      </w:r>
      <w:r w:rsidR="00AC074D">
        <w:t>P</w:t>
      </w:r>
      <w:r w:rsidRPr="00FA15C1">
        <w:t>odmiot pobierający opłaty</w:t>
      </w:r>
      <w:r>
        <w:t xml:space="preserve"> na obszarze EETS </w:t>
      </w:r>
      <w:r w:rsidRPr="00FA15C1">
        <w:t>jest uprawniony do sprawdzania sposobu świadczenia usługi EETS przez dostawcę EETS, z któr</w:t>
      </w:r>
      <w:r>
        <w:t>ym zawarł</w:t>
      </w:r>
      <w:r w:rsidR="001C1CA2">
        <w:t xml:space="preserve"> umowę dotyczącą obszaru EETS</w:t>
      </w:r>
      <w:r w:rsidR="00B1378B">
        <w:t>.</w:t>
      </w:r>
      <w:r w:rsidR="001C1CA2" w:rsidRPr="001C1CA2">
        <w:t>”</w:t>
      </w:r>
      <w:r w:rsidR="001C1CA2">
        <w:t>;</w:t>
      </w:r>
    </w:p>
    <w:p w14:paraId="3550D4AA" w14:textId="77777777" w:rsidR="00E66F7E" w:rsidRPr="004C46B3" w:rsidRDefault="00236AA5">
      <w:pPr>
        <w:pStyle w:val="PKTpunkt"/>
      </w:pPr>
      <w:r>
        <w:t>23</w:t>
      </w:r>
      <w:r w:rsidR="004A62CA" w:rsidRPr="004C46B3">
        <w:t xml:space="preserve">) </w:t>
      </w:r>
      <w:r w:rsidR="005D703E">
        <w:t xml:space="preserve">w </w:t>
      </w:r>
      <w:r w:rsidR="00CB0454" w:rsidRPr="004C46B3">
        <w:t>art. 16r</w:t>
      </w:r>
      <w:r w:rsidR="00E66F7E" w:rsidRPr="004C46B3">
        <w:t>:</w:t>
      </w:r>
    </w:p>
    <w:p w14:paraId="78FB45D6" w14:textId="77777777" w:rsidR="005D703E" w:rsidRDefault="005D703E" w:rsidP="00B00CF7">
      <w:pPr>
        <w:pStyle w:val="LITlitera"/>
      </w:pPr>
      <w:r>
        <w:t>a) po ust. 1 dodaje się ust. 1a w brzmieniu:</w:t>
      </w:r>
    </w:p>
    <w:p w14:paraId="5AB318E7" w14:textId="77777777" w:rsidR="005D703E" w:rsidRPr="005D703E" w:rsidRDefault="005D703E" w:rsidP="00B00CF7">
      <w:pPr>
        <w:pStyle w:val="ZUSTzmustartykuempunktem"/>
      </w:pPr>
      <w:r w:rsidRPr="005D703E">
        <w:t>„</w:t>
      </w:r>
      <w:r>
        <w:t xml:space="preserve">1a. </w:t>
      </w:r>
      <w:r w:rsidRPr="005D703E">
        <w:t>Potwierdzenie, o którym mowa w ust. 1, przekazuje:</w:t>
      </w:r>
    </w:p>
    <w:p w14:paraId="23CF40FE" w14:textId="13F083DD" w:rsidR="005D703E" w:rsidRPr="005D703E" w:rsidRDefault="005D703E" w:rsidP="005D703E">
      <w:pPr>
        <w:pStyle w:val="ZPKTzmpktartykuempunktem"/>
      </w:pPr>
      <w:r w:rsidRPr="005D703E">
        <w:t>1) dostawca EETS podmi</w:t>
      </w:r>
      <w:r>
        <w:t>ot</w:t>
      </w:r>
      <w:r w:rsidR="008654BD">
        <w:t>owi</w:t>
      </w:r>
      <w:r>
        <w:t xml:space="preserve"> </w:t>
      </w:r>
      <w:r w:rsidR="008654BD">
        <w:t>pobierającemu</w:t>
      </w:r>
      <w:r w:rsidR="008654BD" w:rsidRPr="005D703E">
        <w:t xml:space="preserve"> </w:t>
      </w:r>
      <w:r w:rsidRPr="005D703E">
        <w:t xml:space="preserve">opłaty </w:t>
      </w:r>
      <w:r w:rsidR="00B1378B">
        <w:t xml:space="preserve">na obszarze EETS </w:t>
      </w:r>
      <w:r w:rsidRPr="005D703E">
        <w:t xml:space="preserve">- w przypadku </w:t>
      </w:r>
      <w:r>
        <w:t>obszaru EETS, na którym</w:t>
      </w:r>
      <w:r w:rsidRPr="005D703E">
        <w:t xml:space="preserve"> </w:t>
      </w:r>
      <w:r>
        <w:t xml:space="preserve">do poboru opłat </w:t>
      </w:r>
      <w:r w:rsidRPr="005D703E">
        <w:t xml:space="preserve">stosowana jest technologia, o której mowa w art. 13i ust. 1 pkt 1 lub 2; </w:t>
      </w:r>
    </w:p>
    <w:p w14:paraId="60FD1967" w14:textId="0CFF6A44" w:rsidR="005D703E" w:rsidRPr="005D703E" w:rsidRDefault="005D703E" w:rsidP="005D703E">
      <w:pPr>
        <w:pStyle w:val="ZPKTzmpktartykuempunktem"/>
      </w:pPr>
      <w:r w:rsidRPr="005D703E">
        <w:t>2) podmiot pobierający opłaty</w:t>
      </w:r>
      <w:r w:rsidR="00B1378B">
        <w:t xml:space="preserve"> na obszarze EETS</w:t>
      </w:r>
      <w:r w:rsidRPr="005D703E">
        <w:t xml:space="preserve"> dostawcy EETS - w przypadku </w:t>
      </w:r>
      <w:r w:rsidR="00830CC8">
        <w:t>obszaru EETS, na</w:t>
      </w:r>
      <w:r w:rsidRPr="005D703E">
        <w:t xml:space="preserve"> którym </w:t>
      </w:r>
      <w:r>
        <w:t xml:space="preserve">do poboru opłat </w:t>
      </w:r>
      <w:r w:rsidRPr="005D703E">
        <w:t>stosowana jest technologia, o której mowa w art. 13i ust. 1 pkt 3.”</w:t>
      </w:r>
      <w:r w:rsidR="00626375">
        <w:t>,</w:t>
      </w:r>
    </w:p>
    <w:p w14:paraId="68C4690B" w14:textId="77777777" w:rsidR="0052120A" w:rsidRDefault="00626375" w:rsidP="00B00CF7">
      <w:pPr>
        <w:pStyle w:val="LITlitera"/>
      </w:pPr>
      <w:r>
        <w:t>b)</w:t>
      </w:r>
      <w:r w:rsidR="0052120A">
        <w:t xml:space="preserve"> </w:t>
      </w:r>
      <w:r>
        <w:t xml:space="preserve">ust. 2 </w:t>
      </w:r>
      <w:r w:rsidR="0052120A">
        <w:t>otrzymuje brzmienie:</w:t>
      </w:r>
    </w:p>
    <w:p w14:paraId="51FEC906" w14:textId="3D9C5B6D" w:rsidR="00626375" w:rsidRDefault="0052120A" w:rsidP="00F936AE">
      <w:pPr>
        <w:pStyle w:val="ZUSTzmustartykuempunktem"/>
      </w:pPr>
      <w:r w:rsidRPr="0052120A">
        <w:t>„2. W przypadku stwierdzenia przez podmiot pobierający opłaty</w:t>
      </w:r>
      <w:r>
        <w:t xml:space="preserve"> na obszarze EETS </w:t>
      </w:r>
      <w:r w:rsidRPr="0052120A">
        <w:t xml:space="preserve">faktu przejazdu pojazdu po obszarze EETS, pomimo braku potwierdzenia tego faktu przez </w:t>
      </w:r>
      <w:r w:rsidRPr="0052120A">
        <w:lastRenderedPageBreak/>
        <w:t>dostawcę EETS zgodnie z ust. 1</w:t>
      </w:r>
      <w:r>
        <w:t xml:space="preserve"> i 1a</w:t>
      </w:r>
      <w:r w:rsidRPr="0052120A">
        <w:t>, podmiot pobierający opłaty wzywa dostawcę EETS do uiszczenia opłaty za ten przejazd.”</w:t>
      </w:r>
      <w:r w:rsidR="00626375">
        <w:t xml:space="preserve">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72D8F3" w14:textId="77777777" w:rsidR="00DF57A5" w:rsidRPr="00804BC7" w:rsidRDefault="00236AA5">
      <w:pPr>
        <w:pStyle w:val="PKTpunkt"/>
      </w:pPr>
      <w:r>
        <w:t>24</w:t>
      </w:r>
      <w:r w:rsidR="00CB0454" w:rsidRPr="00804BC7">
        <w:t xml:space="preserve">) </w:t>
      </w:r>
      <w:r w:rsidR="008D10D3" w:rsidRPr="00804BC7">
        <w:t>w art. 16s</w:t>
      </w:r>
      <w:r w:rsidR="00D1306C" w:rsidRPr="00804BC7">
        <w:t xml:space="preserve"> </w:t>
      </w:r>
      <w:r w:rsidR="00DF57A5" w:rsidRPr="00804BC7">
        <w:t>otrzymuje brzmienie:</w:t>
      </w:r>
    </w:p>
    <w:p w14:paraId="6EF9C016" w14:textId="77777777" w:rsidR="00DF57A5" w:rsidRPr="004C46B3" w:rsidRDefault="00DF57A5">
      <w:pPr>
        <w:pStyle w:val="ZARTzmartartykuempunktem"/>
      </w:pPr>
      <w:r w:rsidRPr="004C46B3">
        <w:t>„</w:t>
      </w:r>
      <w:r w:rsidR="00135998" w:rsidRPr="004C46B3">
        <w:t xml:space="preserve">Art. 16s. </w:t>
      </w:r>
      <w:r w:rsidRPr="004C46B3">
        <w:t>1. Umowę</w:t>
      </w:r>
      <w:r w:rsidR="002F0CB8">
        <w:t xml:space="preserve"> dotyczącą obszaru EETS </w:t>
      </w:r>
      <w:r w:rsidRPr="004C46B3">
        <w:t>zawiera się na podstawie warunków określonych w informacji o obszarze EETS</w:t>
      </w:r>
      <w:r w:rsidR="00D1306C" w:rsidRPr="004C46B3">
        <w:t>.</w:t>
      </w:r>
    </w:p>
    <w:p w14:paraId="7E4AF5B6" w14:textId="77777777" w:rsidR="00D1306C" w:rsidRPr="00804BC7" w:rsidRDefault="00D1306C">
      <w:pPr>
        <w:pStyle w:val="ZUSTzmustartykuempunktem"/>
      </w:pPr>
      <w:r w:rsidRPr="00804BC7">
        <w:t>2. Umowa</w:t>
      </w:r>
      <w:r w:rsidR="00523D05" w:rsidRPr="00804BC7">
        <w:t xml:space="preserve"> </w:t>
      </w:r>
      <w:r w:rsidRPr="00804BC7">
        <w:t>określa co najmniej:</w:t>
      </w:r>
    </w:p>
    <w:p w14:paraId="1CC152B6" w14:textId="77777777" w:rsidR="00A449BB" w:rsidRPr="00804BC7" w:rsidRDefault="00D1306C">
      <w:pPr>
        <w:pStyle w:val="ZPKTzmpktartykuempunktem"/>
      </w:pPr>
      <w:r w:rsidRPr="00804BC7">
        <w:t xml:space="preserve">1) </w:t>
      </w:r>
      <w:r w:rsidR="00A449BB" w:rsidRPr="00804BC7">
        <w:t xml:space="preserve">podział obowiązków i wynikających z nich </w:t>
      </w:r>
      <w:proofErr w:type="spellStart"/>
      <w:r w:rsidR="00A449BB" w:rsidRPr="00804BC7">
        <w:t>ryzyk</w:t>
      </w:r>
      <w:proofErr w:type="spellEnd"/>
      <w:r w:rsidR="00A449BB" w:rsidRPr="00804BC7">
        <w:t xml:space="preserve"> związanych z zapewnieniem prawidłowego poboru opłat w </w:t>
      </w:r>
      <w:r w:rsidR="0045147F" w:rsidRPr="00804BC7">
        <w:t xml:space="preserve">elektronicznym </w:t>
      </w:r>
      <w:r w:rsidR="00A449BB" w:rsidRPr="00804BC7">
        <w:t>systemie poboru opłat;</w:t>
      </w:r>
    </w:p>
    <w:p w14:paraId="3F8ED2E1" w14:textId="77777777" w:rsidR="00A449BB" w:rsidRPr="00804BC7" w:rsidRDefault="00A449BB">
      <w:pPr>
        <w:pStyle w:val="ZPKTzmpktartykuempunktem"/>
      </w:pPr>
      <w:r w:rsidRPr="00804BC7">
        <w:t>2) sposób ustalania i wypłaty wynagrodzenia</w:t>
      </w:r>
      <w:r w:rsidR="002E781E" w:rsidRPr="002E781E">
        <w:t xml:space="preserve"> dostawcy EETS z tytułu świadczenia usługi EETS na obszarze EETS</w:t>
      </w:r>
      <w:r w:rsidRPr="00804BC7">
        <w:t>;</w:t>
      </w:r>
    </w:p>
    <w:p w14:paraId="653CD582" w14:textId="326C46F1" w:rsidR="00A449BB" w:rsidRDefault="00A449BB">
      <w:pPr>
        <w:pStyle w:val="ZPKTzmpktartykuempunktem"/>
      </w:pPr>
      <w:r w:rsidRPr="00804BC7">
        <w:t xml:space="preserve">3) formę i zasady ustanowienia zabezpieczenia, o którym mowa w art. 16k ust. 1, oraz </w:t>
      </w:r>
      <w:r w:rsidR="007575B4" w:rsidRPr="00804BC7">
        <w:t xml:space="preserve">tryb </w:t>
      </w:r>
      <w:r w:rsidRPr="00804BC7">
        <w:t>korzystania z niego przez podmiot pobierający opłaty</w:t>
      </w:r>
      <w:r w:rsidR="004513AC">
        <w:t xml:space="preserve"> na obszarze EETS</w:t>
      </w:r>
      <w:r w:rsidRPr="00804BC7">
        <w:t>, a także zasady jego zwrotu;</w:t>
      </w:r>
    </w:p>
    <w:p w14:paraId="3FC3CAEB" w14:textId="08C247F6" w:rsidR="00851CE1" w:rsidRPr="00804BC7" w:rsidRDefault="00851CE1">
      <w:pPr>
        <w:pStyle w:val="ZPKTzmpktartykuempunktem"/>
      </w:pPr>
      <w:r>
        <w:t>4) obowiązki wynikające z przeprowadzenia procedury akredytacyjnej</w:t>
      </w:r>
      <w:r w:rsidR="00D8275F">
        <w:t>, w przypadku o którym mowa w art. 16xa ust. 1 pkt 2</w:t>
      </w:r>
      <w:r>
        <w:t>;</w:t>
      </w:r>
    </w:p>
    <w:p w14:paraId="69D7B8E9" w14:textId="2C466976" w:rsidR="00D1306C" w:rsidRPr="004C46B3" w:rsidRDefault="00851CE1">
      <w:pPr>
        <w:pStyle w:val="ZPKTzmpktartykuempunktem"/>
      </w:pPr>
      <w:r>
        <w:t>5</w:t>
      </w:r>
      <w:r w:rsidR="00A449BB" w:rsidRPr="004C46B3">
        <w:t xml:space="preserve">) </w:t>
      </w:r>
      <w:r w:rsidR="007575B4" w:rsidRPr="004C46B3">
        <w:t>tryb</w:t>
      </w:r>
      <w:r w:rsidR="00D1306C" w:rsidRPr="004C46B3">
        <w:t xml:space="preserve"> dostarcz</w:t>
      </w:r>
      <w:r w:rsidR="008654BD">
        <w:t>a</w:t>
      </w:r>
      <w:r w:rsidR="00D1306C" w:rsidRPr="004C46B3">
        <w:t xml:space="preserve">nia wykazu, o którym mowa w art. 16l ust. </w:t>
      </w:r>
      <w:r w:rsidR="0094210A" w:rsidRPr="004C46B3">
        <w:t>5</w:t>
      </w:r>
      <w:r w:rsidR="00BB7DBF" w:rsidRPr="004C46B3">
        <w:t>, oraz jego aktualizacji</w:t>
      </w:r>
      <w:r w:rsidR="00D1306C" w:rsidRPr="004C46B3">
        <w:t>;</w:t>
      </w:r>
    </w:p>
    <w:p w14:paraId="13DDB6F0" w14:textId="2448A5FE" w:rsidR="00A449BB" w:rsidRPr="004C46B3" w:rsidRDefault="00851CE1">
      <w:pPr>
        <w:pStyle w:val="ZPKTzmpktartykuempunktem"/>
      </w:pPr>
      <w:r>
        <w:t>6</w:t>
      </w:r>
      <w:r w:rsidR="00A449BB" w:rsidRPr="004C46B3">
        <w:t xml:space="preserve">) zasady </w:t>
      </w:r>
      <w:r w:rsidR="00C71717" w:rsidRPr="004C46B3">
        <w:t xml:space="preserve">wystawiania </w:t>
      </w:r>
      <w:r w:rsidR="00A449BB" w:rsidRPr="004C46B3">
        <w:t xml:space="preserve">przez dostawcę EETS </w:t>
      </w:r>
      <w:r w:rsidR="00C71717" w:rsidRPr="004C46B3">
        <w:t>dokumentów księgowych</w:t>
      </w:r>
      <w:r w:rsidR="00BF3718">
        <w:t xml:space="preserve"> EETS</w:t>
      </w:r>
      <w:r w:rsidR="00A449BB" w:rsidRPr="004C46B3">
        <w:t>;</w:t>
      </w:r>
    </w:p>
    <w:p w14:paraId="3BBFC511" w14:textId="1214B7C0" w:rsidR="00A449BB" w:rsidRPr="00804BC7" w:rsidRDefault="00851CE1">
      <w:pPr>
        <w:pStyle w:val="ZPKTzmpktartykuempunktem"/>
      </w:pPr>
      <w:r>
        <w:t>7</w:t>
      </w:r>
      <w:r w:rsidR="00A449BB" w:rsidRPr="00804BC7">
        <w:t>) formy i tryb sprawdzania sposobu świadczenia usługi EETS, zgodnie z art. 16q;</w:t>
      </w:r>
    </w:p>
    <w:p w14:paraId="46F7F9A3" w14:textId="27C8C341" w:rsidR="00A449BB" w:rsidRPr="004C46B3" w:rsidRDefault="00851CE1">
      <w:pPr>
        <w:pStyle w:val="ZPKTzmpktartykuempunktem"/>
      </w:pPr>
      <w:r>
        <w:t>8</w:t>
      </w:r>
      <w:r w:rsidR="00A449BB" w:rsidRPr="004C46B3">
        <w:t>) zakres i tryb współpracy dostawcy EETS z podmiotem pobierającym opłaty</w:t>
      </w:r>
      <w:r w:rsidR="004513AC">
        <w:t xml:space="preserve"> na obszarze EETS  na</w:t>
      </w:r>
      <w:r w:rsidR="00A449BB" w:rsidRPr="004C46B3">
        <w:t xml:space="preserve"> </w:t>
      </w:r>
      <w:r w:rsidR="004513AC">
        <w:t>wypadek</w:t>
      </w:r>
      <w:r w:rsidR="00A449BB" w:rsidRPr="004C46B3">
        <w:t xml:space="preserve"> podejmowania przez ten podmiot działań, o których</w:t>
      </w:r>
      <w:r w:rsidR="004513AC">
        <w:t xml:space="preserve"> mowa w art. 16o ust. 1 pkt 7-9</w:t>
      </w:r>
      <w:r w:rsidR="00A449BB" w:rsidRPr="004C46B3">
        <w:t>;</w:t>
      </w:r>
    </w:p>
    <w:p w14:paraId="3230C19A" w14:textId="7EEA61B7" w:rsidR="00BF3718" w:rsidRPr="00804BC7" w:rsidRDefault="00851CE1">
      <w:pPr>
        <w:pStyle w:val="ZPKTzmpktartykuempunktem"/>
      </w:pPr>
      <w:r>
        <w:t>9</w:t>
      </w:r>
      <w:r w:rsidR="00BF3718">
        <w:t xml:space="preserve">) tryb </w:t>
      </w:r>
      <w:r w:rsidR="00BF3718" w:rsidRPr="00BF3718">
        <w:t xml:space="preserve">współdziałania dostawcy EETS z podmiotem pobierającym opłaty </w:t>
      </w:r>
      <w:r w:rsidR="004513AC">
        <w:t xml:space="preserve">na obszarze EETS </w:t>
      </w:r>
      <w:r w:rsidR="00BF3718" w:rsidRPr="00BF3718">
        <w:t>przy wykonywaniu testów, o któr</w:t>
      </w:r>
      <w:r w:rsidR="00BF3718">
        <w:t>ych mowa w art. 16i ust. 1 pkt 6b</w:t>
      </w:r>
      <w:r w:rsidR="00BF3718" w:rsidRPr="00BF3718">
        <w:t>;</w:t>
      </w:r>
    </w:p>
    <w:p w14:paraId="137FED31" w14:textId="05607E44" w:rsidR="00A26E41" w:rsidRDefault="00851CE1">
      <w:pPr>
        <w:pStyle w:val="ZPKTzmpktartykuempunktem"/>
      </w:pPr>
      <w:r>
        <w:t>10</w:t>
      </w:r>
      <w:r w:rsidR="00A449BB" w:rsidRPr="00804BC7">
        <w:t xml:space="preserve">) </w:t>
      </w:r>
      <w:r w:rsidR="00A26E41">
        <w:t>tryb współpracy w celu ustalenia zgodności ze stanem faktycznym danych użytkownika EETS, na podstawie których ustala się wysokość stawki opłaty</w:t>
      </w:r>
      <w:r w:rsidR="004513AC">
        <w:t xml:space="preserve"> za przejazd</w:t>
      </w:r>
      <w:r w:rsidR="00A26E41">
        <w:t xml:space="preserve">, zgodnie z art. 16lb ust. 3; </w:t>
      </w:r>
    </w:p>
    <w:p w14:paraId="2DBB25C7" w14:textId="61D8BC89" w:rsidR="00A449BB" w:rsidRPr="00804BC7" w:rsidRDefault="00A26E41" w:rsidP="00A26E41">
      <w:pPr>
        <w:pStyle w:val="ZPKTzmpktartykuempunktem"/>
      </w:pPr>
      <w:r>
        <w:t>1</w:t>
      </w:r>
      <w:r w:rsidR="00851CE1">
        <w:t>1</w:t>
      </w:r>
      <w:r>
        <w:t xml:space="preserve">) </w:t>
      </w:r>
      <w:r w:rsidR="00A449BB" w:rsidRPr="00804BC7">
        <w:t>skutki nienależytego wykonania i niewykonania obowiązków umownych, w szczególności kary umowne lub obniżenie wynagrodzenia</w:t>
      </w:r>
      <w:r w:rsidR="002E781E">
        <w:t xml:space="preserve"> wypłacanego</w:t>
      </w:r>
      <w:r w:rsidR="008654BD">
        <w:t xml:space="preserve"> </w:t>
      </w:r>
      <w:r w:rsidR="002E781E" w:rsidRPr="002E781E">
        <w:t>dostawcy EETS z tytułu świadczenia usługi EETS na obszarze EETS</w:t>
      </w:r>
      <w:r w:rsidR="00A449BB" w:rsidRPr="00804BC7">
        <w:t>;</w:t>
      </w:r>
    </w:p>
    <w:p w14:paraId="7FA506E0" w14:textId="52C5B8B2" w:rsidR="00A449BB" w:rsidRPr="00804BC7" w:rsidRDefault="00A26E41">
      <w:pPr>
        <w:pStyle w:val="ZPKTzmpktartykuempunktem"/>
      </w:pPr>
      <w:r>
        <w:t>1</w:t>
      </w:r>
      <w:r w:rsidR="00851CE1">
        <w:t>2</w:t>
      </w:r>
      <w:r w:rsidR="00A449BB" w:rsidRPr="00804BC7">
        <w:t>) warunki rozwiązania i wypowiedzenia umowy, w szczególności w przypadku wykreślenia dostawcy EETS z rejestru EETS albo odpowiedniego rejestru w innym państwie członkowskim Unii Europejskiej;</w:t>
      </w:r>
    </w:p>
    <w:p w14:paraId="7905B96E" w14:textId="064B7835" w:rsidR="00A449BB" w:rsidRPr="00804BC7" w:rsidRDefault="00A26E41">
      <w:pPr>
        <w:pStyle w:val="ZPKTzmpktartykuempunktem"/>
      </w:pPr>
      <w:r>
        <w:t>1</w:t>
      </w:r>
      <w:r w:rsidR="00851CE1">
        <w:t>3</w:t>
      </w:r>
      <w:r w:rsidR="00A449BB" w:rsidRPr="00804BC7">
        <w:t>) zasady wzajemnych rozliczeń w razie rozwiązania i wypowiedzenia umowy.</w:t>
      </w:r>
    </w:p>
    <w:p w14:paraId="6BA7AD1D" w14:textId="6F79F2C9" w:rsidR="00DF54A5" w:rsidRDefault="00845551">
      <w:pPr>
        <w:pStyle w:val="ZUSTzmustartykuempunktem"/>
      </w:pPr>
      <w:r>
        <w:lastRenderedPageBreak/>
        <w:t>3</w:t>
      </w:r>
      <w:r w:rsidR="00DF54A5">
        <w:t xml:space="preserve">. Umowa </w:t>
      </w:r>
      <w:r w:rsidR="003C239D">
        <w:t xml:space="preserve">może </w:t>
      </w:r>
      <w:r w:rsidR="00DF54A5">
        <w:t>zawiera</w:t>
      </w:r>
      <w:r w:rsidR="003C239D">
        <w:t>ć</w:t>
      </w:r>
      <w:r w:rsidR="00DF54A5">
        <w:t xml:space="preserve"> inne postanowienia niż określone w ust. 2, </w:t>
      </w:r>
      <w:r w:rsidR="003C239D">
        <w:t>j</w:t>
      </w:r>
      <w:r w:rsidR="00DF54A5">
        <w:t>e</w:t>
      </w:r>
      <w:r w:rsidR="003C239D">
        <w:t>śli</w:t>
      </w:r>
      <w:r w:rsidR="00DF54A5">
        <w:t xml:space="preserve"> są </w:t>
      </w:r>
      <w:r w:rsidR="003C239D">
        <w:t xml:space="preserve">one </w:t>
      </w:r>
      <w:r w:rsidR="00DF54A5">
        <w:t>niezbędne dla zapewnienia prawidłowości poboru opłat na obszarze EETS i świadczenia usługi EETS</w:t>
      </w:r>
      <w:r w:rsidR="00851CE1">
        <w:t>.</w:t>
      </w:r>
      <w:r w:rsidR="00DF54A5">
        <w:t xml:space="preserve"> </w:t>
      </w:r>
    </w:p>
    <w:p w14:paraId="1AA930FE" w14:textId="3463EBC7" w:rsidR="007575B4" w:rsidRPr="004C46B3" w:rsidRDefault="00845551">
      <w:pPr>
        <w:pStyle w:val="ZUSTzmustartykuempunktem"/>
      </w:pPr>
      <w:r>
        <w:t>4</w:t>
      </w:r>
      <w:r w:rsidR="007575B4" w:rsidRPr="004C46B3">
        <w:t xml:space="preserve">. Podmiot pobierający opłatę elektroniczną oraz </w:t>
      </w:r>
      <w:r w:rsidR="00575110">
        <w:t xml:space="preserve">elektroniczną </w:t>
      </w:r>
      <w:r w:rsidR="007575B4" w:rsidRPr="004C46B3">
        <w:t>opłatę autostrad</w:t>
      </w:r>
      <w:r w:rsidR="004A3227">
        <w:t>ow</w:t>
      </w:r>
      <w:r w:rsidR="00575110">
        <w:t>ą</w:t>
      </w:r>
      <w:r w:rsidR="007575B4" w:rsidRPr="004C46B3">
        <w:t xml:space="preserve"> zobowiązuj</w:t>
      </w:r>
      <w:r w:rsidR="002E781E">
        <w:t>e</w:t>
      </w:r>
      <w:r w:rsidR="007575B4" w:rsidRPr="004C46B3">
        <w:t xml:space="preserve"> dostawcę EETS w umowie</w:t>
      </w:r>
      <w:r w:rsidR="003C239D">
        <w:t xml:space="preserve"> dotyczącej obszaru EETS</w:t>
      </w:r>
      <w:r w:rsidR="007575B4" w:rsidRPr="004C46B3">
        <w:t xml:space="preserve"> do </w:t>
      </w:r>
      <w:r w:rsidR="00C71717" w:rsidRPr="004C46B3">
        <w:t>wystawiania dokumentów księgowych</w:t>
      </w:r>
      <w:r w:rsidR="002E781E">
        <w:t xml:space="preserve"> EETS</w:t>
      </w:r>
      <w:r w:rsidR="007575B4" w:rsidRPr="004C46B3">
        <w:t xml:space="preserve"> w imieniu </w:t>
      </w:r>
      <w:r w:rsidR="00D11207">
        <w:t>lub</w:t>
      </w:r>
      <w:r w:rsidR="007575B4" w:rsidRPr="004C46B3">
        <w:t xml:space="preserve"> na rzecz podmiotu pobierającego opłaty.</w:t>
      </w:r>
    </w:p>
    <w:p w14:paraId="67C932B3" w14:textId="7858F45A" w:rsidR="008065CA" w:rsidRPr="004C46B3" w:rsidRDefault="00845551">
      <w:pPr>
        <w:pStyle w:val="ZUSTzmustartykuempunktem"/>
      </w:pPr>
      <w:r>
        <w:t>5</w:t>
      </w:r>
      <w:r w:rsidR="007575B4" w:rsidRPr="004C46B3">
        <w:t>. Podmiot pobierający opłaty, o których mowa w art. 13 ust. 2, lub opłaty za przejazd autostradą, o których mowa w art. 37a ust. 1a pkt 2 i 3 ustawy z dnia 27 października 1994 r. o autostradach płatnych oraz o Krajowym Funduszu Drogowym,  może zobowiązać dostawcę EETS w umowie</w:t>
      </w:r>
      <w:r w:rsidR="003C239D">
        <w:t xml:space="preserve"> dotyczącej obszaru EETS </w:t>
      </w:r>
      <w:r w:rsidR="00C71717" w:rsidRPr="00804BC7">
        <w:t>do wystawiania dokumentów księgowych</w:t>
      </w:r>
      <w:r w:rsidR="002E781E">
        <w:t xml:space="preserve"> EETS </w:t>
      </w:r>
      <w:r w:rsidR="004513AC">
        <w:t>w imieniu lub</w:t>
      </w:r>
      <w:r w:rsidR="00C71717" w:rsidRPr="00804BC7">
        <w:t xml:space="preserve"> na rzecz podmiotu pobierającego opłaty.</w:t>
      </w:r>
      <w:r w:rsidR="007575B4" w:rsidRPr="004C46B3">
        <w:t>”;</w:t>
      </w:r>
    </w:p>
    <w:p w14:paraId="2CAAE03C" w14:textId="77777777" w:rsidR="007A370E" w:rsidRPr="00804BC7" w:rsidRDefault="00B310C9">
      <w:pPr>
        <w:pStyle w:val="PKTpunkt"/>
      </w:pPr>
      <w:r w:rsidRPr="00804BC7">
        <w:t>2</w:t>
      </w:r>
      <w:r w:rsidR="00236AA5">
        <w:t>5</w:t>
      </w:r>
      <w:r w:rsidR="008D10D3" w:rsidRPr="00804BC7">
        <w:t>)</w:t>
      </w:r>
      <w:r w:rsidR="00554BDC" w:rsidRPr="00804BC7">
        <w:t xml:space="preserve"> w art. 16t otrzymuje</w:t>
      </w:r>
      <w:r w:rsidR="007A370E" w:rsidRPr="00804BC7">
        <w:t xml:space="preserve"> brzmienie:</w:t>
      </w:r>
    </w:p>
    <w:p w14:paraId="32692428" w14:textId="06DAB7D3" w:rsidR="007A370E" w:rsidRPr="004C46B3" w:rsidRDefault="00FE6B73">
      <w:pPr>
        <w:pStyle w:val="ZARTzmartartykuempunktem"/>
      </w:pPr>
      <w:r w:rsidRPr="004C46B3">
        <w:t>„</w:t>
      </w:r>
      <w:r w:rsidR="00CB0454" w:rsidRPr="004C46B3">
        <w:t>Art. 16t.</w:t>
      </w:r>
      <w:r w:rsidR="00DB0381" w:rsidRPr="004C46B3">
        <w:t xml:space="preserve"> </w:t>
      </w:r>
      <w:r w:rsidR="007A370E" w:rsidRPr="004C46B3">
        <w:t xml:space="preserve">1. </w:t>
      </w:r>
      <w:r w:rsidR="00D8275F">
        <w:t>P</w:t>
      </w:r>
      <w:r w:rsidR="007A370E" w:rsidRPr="004C46B3">
        <w:t>odmiot pobierający opłat</w:t>
      </w:r>
      <w:r w:rsidR="00E86A5F" w:rsidRPr="004C46B3">
        <w:t>y</w:t>
      </w:r>
      <w:r w:rsidR="0052120A">
        <w:t xml:space="preserve"> na obszarze EETS </w:t>
      </w:r>
      <w:r w:rsidR="007A370E" w:rsidRPr="004C46B3">
        <w:t>wypłaca wynagrodzenie dostawcy EETS</w:t>
      </w:r>
      <w:r w:rsidR="00E2761F" w:rsidRPr="004C46B3">
        <w:t xml:space="preserve"> z tytułu świadczenia usługi EETS na obszarze EETS</w:t>
      </w:r>
      <w:r w:rsidR="007A370E" w:rsidRPr="004C46B3">
        <w:t>.</w:t>
      </w:r>
    </w:p>
    <w:p w14:paraId="069CDB84" w14:textId="33398108" w:rsidR="007559CE" w:rsidRDefault="000E6606">
      <w:pPr>
        <w:pStyle w:val="ZUSTzmustartykuempunktem"/>
      </w:pPr>
      <w:r w:rsidRPr="004C46B3">
        <w:t>2</w:t>
      </w:r>
      <w:r w:rsidR="007A370E" w:rsidRPr="004C46B3">
        <w:t xml:space="preserve">. </w:t>
      </w:r>
      <w:r w:rsidR="00D66771">
        <w:t>W</w:t>
      </w:r>
      <w:r w:rsidR="007559CE" w:rsidRPr="004C46B3">
        <w:t>ynagrodzeni</w:t>
      </w:r>
      <w:r w:rsidR="00D66771">
        <w:t>e</w:t>
      </w:r>
      <w:r w:rsidR="00BF3718">
        <w:t xml:space="preserve"> dla dostawcy EETS </w:t>
      </w:r>
      <w:r w:rsidR="007559CE" w:rsidRPr="004C46B3">
        <w:t xml:space="preserve">jest </w:t>
      </w:r>
      <w:r w:rsidR="00D66771">
        <w:t>ustalane</w:t>
      </w:r>
      <w:r w:rsidR="00D66771" w:rsidRPr="004C46B3">
        <w:t xml:space="preserve"> </w:t>
      </w:r>
      <w:r w:rsidR="007559CE" w:rsidRPr="004C46B3">
        <w:t xml:space="preserve">w jednakowy sposób dla wszystkich </w:t>
      </w:r>
      <w:r w:rsidR="00457C30" w:rsidRPr="004C46B3">
        <w:t xml:space="preserve">dostawców EETS, którzy </w:t>
      </w:r>
      <w:r w:rsidR="00BF3718">
        <w:t xml:space="preserve">świadczą usługę EETS na </w:t>
      </w:r>
      <w:r w:rsidR="00D66771">
        <w:t xml:space="preserve"> </w:t>
      </w:r>
      <w:r w:rsidR="00BF3718">
        <w:t xml:space="preserve">danym </w:t>
      </w:r>
      <w:r w:rsidR="00D66771">
        <w:t>obszar</w:t>
      </w:r>
      <w:r w:rsidR="00BF3718">
        <w:t>ze</w:t>
      </w:r>
      <w:r w:rsidR="00D66771">
        <w:t xml:space="preserve"> EETS</w:t>
      </w:r>
      <w:r w:rsidR="00457C30" w:rsidRPr="004C46B3">
        <w:t xml:space="preserve">. </w:t>
      </w:r>
      <w:r w:rsidR="007559CE" w:rsidRPr="004C46B3">
        <w:t xml:space="preserve"> </w:t>
      </w:r>
    </w:p>
    <w:p w14:paraId="4A79AAE3" w14:textId="77777777" w:rsidR="00D8275F" w:rsidRDefault="00D8275F" w:rsidP="001C6522">
      <w:pPr>
        <w:pStyle w:val="ZUSTzmustartykuempunktem"/>
      </w:pPr>
      <w:r>
        <w:t xml:space="preserve">3. Wynagrodzenie dla dostawcy EETS składa się z </w:t>
      </w:r>
    </w:p>
    <w:p w14:paraId="43300A08" w14:textId="77777777" w:rsidR="00D8275F" w:rsidRDefault="00D8275F" w:rsidP="001C6522">
      <w:pPr>
        <w:pStyle w:val="ZUSTzmustartykuempunktem"/>
      </w:pPr>
      <w:r w:rsidRPr="00D8275F">
        <w:t>1) kwoty odpowiadającej oszczędnościom powstałym po stronie podmiotu pobierającego opłaty w związku ze świadczeniem usługi EETS przez dostawcę EETS lub</w:t>
      </w:r>
    </w:p>
    <w:p w14:paraId="43C723AA" w14:textId="27B92A08" w:rsidR="00201FF0" w:rsidRPr="004C46B3" w:rsidRDefault="00D8275F" w:rsidP="003113CB">
      <w:pPr>
        <w:pStyle w:val="ZUSTzmustartykuempunktem"/>
      </w:pPr>
      <w:r w:rsidRPr="00D8275F">
        <w:t xml:space="preserve">2) prowizji w przypadku przeniesienia wskazanych w umowie, o której mowa w </w:t>
      </w:r>
      <w:r w:rsidR="00A976C6" w:rsidRPr="00C02A16">
        <w:t>art. 16e ust. 1 pkt 1</w:t>
      </w:r>
      <w:r w:rsidRPr="00D8275F">
        <w:t xml:space="preserve"> albo </w:t>
      </w:r>
      <w:r w:rsidR="00A976C6" w:rsidRPr="00C02A16">
        <w:t>art. 16h pkt 1</w:t>
      </w:r>
      <w:r w:rsidRPr="00D8275F">
        <w:t xml:space="preserve">, </w:t>
      </w:r>
      <w:proofErr w:type="spellStart"/>
      <w:r w:rsidRPr="00D8275F">
        <w:t>ryzyk</w:t>
      </w:r>
      <w:proofErr w:type="spellEnd"/>
      <w:r w:rsidRPr="00D8275F">
        <w:t xml:space="preserve"> związanych z poborem opłat na obszarze EETS na dostawcę EETS.</w:t>
      </w:r>
    </w:p>
    <w:p w14:paraId="2B8A3511" w14:textId="163ADCB2" w:rsidR="002563C0" w:rsidRDefault="00D8275F" w:rsidP="00C02A16">
      <w:pPr>
        <w:pStyle w:val="ZUSTzmustartykuempunktem"/>
      </w:pPr>
      <w:r>
        <w:t>4</w:t>
      </w:r>
      <w:r w:rsidR="00457C30" w:rsidRPr="004C46B3">
        <w:t xml:space="preserve">. </w:t>
      </w:r>
      <w:r w:rsidR="007559CE" w:rsidRPr="004C46B3">
        <w:t xml:space="preserve">W przypadku gdy na danym obszarze EETS opłaty </w:t>
      </w:r>
      <w:r w:rsidR="002563C0">
        <w:t>są</w:t>
      </w:r>
      <w:r w:rsidR="007559CE" w:rsidRPr="004C46B3">
        <w:t xml:space="preserve"> uiszczane </w:t>
      </w:r>
      <w:r w:rsidR="004513AC">
        <w:t>z wykorzystaniem</w:t>
      </w:r>
      <w:r w:rsidR="007559CE" w:rsidRPr="004C46B3">
        <w:t xml:space="preserve"> usługi </w:t>
      </w:r>
      <w:r w:rsidR="00DD510E" w:rsidRPr="004C46B3">
        <w:t>poboru opłat</w:t>
      </w:r>
      <w:r w:rsidR="00DA7E31" w:rsidRPr="004C46B3">
        <w:t xml:space="preserve">, </w:t>
      </w:r>
      <w:r w:rsidR="00201FF0">
        <w:t xml:space="preserve">świadczonej przez głównego dostawcę działającego w imieniu i na rzecz podmiotu pobierającego opłatę, </w:t>
      </w:r>
      <w:r w:rsidR="00DA7E31" w:rsidRPr="004C46B3">
        <w:t xml:space="preserve">a usługa ta spełnia łącznie następujące </w:t>
      </w:r>
      <w:r w:rsidR="00E97899">
        <w:t>warunki</w:t>
      </w:r>
      <w:r w:rsidR="00DA7E31" w:rsidRPr="004C46B3">
        <w:t>:</w:t>
      </w:r>
    </w:p>
    <w:p w14:paraId="702293D5" w14:textId="1D073CED" w:rsidR="00DA7E31" w:rsidRPr="004C46B3" w:rsidRDefault="00201FF0" w:rsidP="004C46B3">
      <w:pPr>
        <w:pStyle w:val="ZPKTzmpktartykuempunktem"/>
      </w:pPr>
      <w:r>
        <w:t>1</w:t>
      </w:r>
      <w:r w:rsidR="002563C0">
        <w:t xml:space="preserve">) </w:t>
      </w:r>
      <w:r w:rsidR="00E97899">
        <w:t xml:space="preserve">podmiot pobierający opłaty </w:t>
      </w:r>
      <w:r w:rsidR="0052120A">
        <w:t xml:space="preserve">na obszarze EETS </w:t>
      </w:r>
      <w:r w:rsidR="00E97899">
        <w:t>wypłaca wynagrodzenie</w:t>
      </w:r>
      <w:r w:rsidR="00DA7E31" w:rsidRPr="004C46B3">
        <w:t xml:space="preserve"> dla </w:t>
      </w:r>
      <w:r>
        <w:t xml:space="preserve">głównego </w:t>
      </w:r>
      <w:r w:rsidR="00DA7E31" w:rsidRPr="004C46B3">
        <w:t>dostawcy usługi</w:t>
      </w:r>
      <w:r w:rsidR="00E97899">
        <w:t xml:space="preserve"> poboru opłat z tytułu świadczenia tej usługi</w:t>
      </w:r>
      <w:r w:rsidR="00DA7E31" w:rsidRPr="004C46B3">
        <w:t xml:space="preserve">, </w:t>
      </w:r>
    </w:p>
    <w:p w14:paraId="798E373B" w14:textId="750CB96D" w:rsidR="00DA7E31" w:rsidRDefault="00201FF0" w:rsidP="002563C0">
      <w:pPr>
        <w:pStyle w:val="ZPKTzmpktartykuempunktem"/>
      </w:pPr>
      <w:r>
        <w:t>2</w:t>
      </w:r>
      <w:r w:rsidR="00DA7E31" w:rsidRPr="004C46B3">
        <w:t xml:space="preserve">) </w:t>
      </w:r>
      <w:r>
        <w:t xml:space="preserve">główny </w:t>
      </w:r>
      <w:r w:rsidR="00DA7E31" w:rsidRPr="004C46B3">
        <w:t>dostawca usług</w:t>
      </w:r>
      <w:r w:rsidR="00E97899">
        <w:t xml:space="preserve">i ma obowiązek zawierania umów dotyczących świadczenia usługi poboru opłat </w:t>
      </w:r>
      <w:r w:rsidR="00DA7E31" w:rsidRPr="004C46B3">
        <w:t xml:space="preserve">ze wszystkimi </w:t>
      </w:r>
      <w:r w:rsidR="0052120A">
        <w:t xml:space="preserve">korzystającymi z </w:t>
      </w:r>
      <w:r w:rsidR="00DA7E31" w:rsidRPr="004C46B3">
        <w:t>dróg, którzy się do niego zgłoszą,</w:t>
      </w:r>
      <w:r w:rsidR="002563C0">
        <w:t xml:space="preserve"> lub </w:t>
      </w:r>
      <w:r w:rsidR="00DA7E31" w:rsidRPr="004C46B3">
        <w:t xml:space="preserve">umowa </w:t>
      </w:r>
      <w:r w:rsidR="00E97899">
        <w:t xml:space="preserve">pomiędzy podmiotem pobierającym opłaty </w:t>
      </w:r>
      <w:r w:rsidR="008878FB">
        <w:t xml:space="preserve">na obszarze EETS </w:t>
      </w:r>
      <w:r w:rsidR="00E97899">
        <w:t xml:space="preserve">a </w:t>
      </w:r>
      <w:r>
        <w:t xml:space="preserve">głównym </w:t>
      </w:r>
      <w:r w:rsidR="00E97899">
        <w:t xml:space="preserve">dostawcą usługi poboru opłat </w:t>
      </w:r>
      <w:r w:rsidR="00DA7E31" w:rsidRPr="004C46B3">
        <w:t>na świadczenie krajowej usługi poboru opłat została zawarta na okres dłuższy niż 4 lata</w:t>
      </w:r>
      <w:r w:rsidR="00E97899">
        <w:t>,</w:t>
      </w:r>
    </w:p>
    <w:p w14:paraId="5FE9BF27" w14:textId="1D6A257A" w:rsidR="00E97899" w:rsidRPr="004C46B3" w:rsidRDefault="00201FF0" w:rsidP="002563C0">
      <w:pPr>
        <w:pStyle w:val="ZPKTzmpktartykuempunktem"/>
      </w:pPr>
      <w:r>
        <w:lastRenderedPageBreak/>
        <w:t>3</w:t>
      </w:r>
      <w:r w:rsidR="00E97899">
        <w:t>) na danym obszarze EETS świadczona jest tylko jedna usługa poboru opłat spełniająca warunki, o których mowa w pkt 1-</w:t>
      </w:r>
      <w:r>
        <w:t>2</w:t>
      </w:r>
      <w:r w:rsidR="00E97899">
        <w:t xml:space="preserve"> </w:t>
      </w:r>
    </w:p>
    <w:p w14:paraId="25572A97" w14:textId="20595425" w:rsidR="00554BDC" w:rsidRPr="004C46B3" w:rsidRDefault="00DA7E31" w:rsidP="004C46B3">
      <w:pPr>
        <w:pStyle w:val="ZCZWSPPKTzmczciwsppktartykuempunktem"/>
      </w:pPr>
      <w:r w:rsidRPr="004C46B3">
        <w:t>-</w:t>
      </w:r>
      <w:r w:rsidR="007559CE" w:rsidRPr="004C46B3">
        <w:t xml:space="preserve"> w</w:t>
      </w:r>
      <w:r w:rsidR="00E2761F" w:rsidRPr="004C46B3">
        <w:t>ynagrodzenie</w:t>
      </w:r>
      <w:r w:rsidR="00BF3718" w:rsidRPr="00BF3718">
        <w:t xml:space="preserve"> dla dostawcy EETS </w:t>
      </w:r>
      <w:r w:rsidR="00554BDC" w:rsidRPr="004C46B3">
        <w:t xml:space="preserve">ustala się </w:t>
      </w:r>
      <w:r w:rsidR="00DF54A5">
        <w:t>w</w:t>
      </w:r>
      <w:r w:rsidR="00DF54A5" w:rsidRPr="004C46B3">
        <w:t xml:space="preserve"> </w:t>
      </w:r>
      <w:r w:rsidR="00554BDC" w:rsidRPr="004C46B3">
        <w:t>analogiczny</w:t>
      </w:r>
      <w:r w:rsidR="00DF54A5">
        <w:t xml:space="preserve"> sposób</w:t>
      </w:r>
      <w:r w:rsidR="00554BDC" w:rsidRPr="004C46B3">
        <w:t xml:space="preserve"> jak wynagrodzenie </w:t>
      </w:r>
      <w:r w:rsidR="005D695B" w:rsidRPr="004C46B3">
        <w:t>wypłacane</w:t>
      </w:r>
      <w:r w:rsidR="00554BDC" w:rsidRPr="004C46B3">
        <w:t xml:space="preserve"> </w:t>
      </w:r>
      <w:r w:rsidR="00201FF0">
        <w:t xml:space="preserve">głównemu </w:t>
      </w:r>
      <w:r w:rsidR="00032109" w:rsidRPr="004C46B3">
        <w:t xml:space="preserve">dostawcy </w:t>
      </w:r>
      <w:r w:rsidR="000323A2" w:rsidRPr="004C46B3">
        <w:t>usługi</w:t>
      </w:r>
      <w:r w:rsidR="007559CE" w:rsidRPr="004C46B3">
        <w:t xml:space="preserve"> przez podmiot pobierający opłaty</w:t>
      </w:r>
      <w:r w:rsidR="0052120A">
        <w:t xml:space="preserve"> na obszarze EETS</w:t>
      </w:r>
      <w:r w:rsidR="00BD287A" w:rsidRPr="004C46B3">
        <w:t>.</w:t>
      </w:r>
      <w:r w:rsidR="00554BDC" w:rsidRPr="004C46B3">
        <w:t xml:space="preserve"> </w:t>
      </w:r>
    </w:p>
    <w:p w14:paraId="1C099A28" w14:textId="74FE0371" w:rsidR="00457C30" w:rsidRPr="004C46B3" w:rsidRDefault="003113CB">
      <w:pPr>
        <w:pStyle w:val="ZUSTzmustartykuempunktem"/>
      </w:pPr>
      <w:r>
        <w:t>5</w:t>
      </w:r>
      <w:r w:rsidR="00A279B5" w:rsidRPr="004C46B3">
        <w:t xml:space="preserve">. </w:t>
      </w:r>
      <w:r w:rsidR="00D66771">
        <w:t>W</w:t>
      </w:r>
      <w:r w:rsidR="00D66771" w:rsidRPr="00D66771">
        <w:t xml:space="preserve"> przypadku określonym w ust. </w:t>
      </w:r>
      <w:r w:rsidR="00734781">
        <w:t>4</w:t>
      </w:r>
      <w:r w:rsidR="00D66771" w:rsidRPr="00D66771">
        <w:t xml:space="preserve">, </w:t>
      </w:r>
      <w:r w:rsidR="00D66771">
        <w:t>p</w:t>
      </w:r>
      <w:r w:rsidR="00156523" w:rsidRPr="004C46B3">
        <w:t>rzy ustalaniu wysokości wynagrodzenia</w:t>
      </w:r>
      <w:r w:rsidR="00BF3718" w:rsidRPr="00BF3718">
        <w:t xml:space="preserve"> dla dostawcy EETS</w:t>
      </w:r>
      <w:r w:rsidR="002E7047" w:rsidRPr="004C46B3">
        <w:t xml:space="preserve"> nie </w:t>
      </w:r>
      <w:r w:rsidR="00156523" w:rsidRPr="004C46B3">
        <w:t>uwzględnia się</w:t>
      </w:r>
      <w:r w:rsidR="002E7047" w:rsidRPr="004C46B3">
        <w:t xml:space="preserve"> koszt</w:t>
      </w:r>
      <w:r w:rsidR="001D453D" w:rsidRPr="004C46B3">
        <w:t xml:space="preserve">ów ponoszonych przez </w:t>
      </w:r>
      <w:r w:rsidR="00201FF0">
        <w:t xml:space="preserve">głównego </w:t>
      </w:r>
      <w:r w:rsidR="00032109" w:rsidRPr="004C46B3">
        <w:t xml:space="preserve">dostawcę </w:t>
      </w:r>
      <w:r w:rsidR="000323A2" w:rsidRPr="004C46B3">
        <w:t xml:space="preserve">usługi </w:t>
      </w:r>
      <w:r w:rsidR="005A1220">
        <w:t>poboru opłat w związku ze</w:t>
      </w:r>
      <w:r w:rsidR="005D695B" w:rsidRPr="004C46B3">
        <w:t xml:space="preserve"> </w:t>
      </w:r>
      <w:r w:rsidR="005A1220">
        <w:t>świadczeniem</w:t>
      </w:r>
      <w:r w:rsidR="00D1010F" w:rsidRPr="004C46B3">
        <w:t xml:space="preserve"> </w:t>
      </w:r>
      <w:r w:rsidR="005D695B" w:rsidRPr="004C46B3">
        <w:t>usługi poboru opłat</w:t>
      </w:r>
      <w:r w:rsidR="00EB3DCB" w:rsidRPr="004C46B3">
        <w:t xml:space="preserve">, </w:t>
      </w:r>
      <w:r w:rsidR="005A1220">
        <w:t>do których ponoszenia nie są zobowiązani</w:t>
      </w:r>
      <w:r w:rsidR="002E7047" w:rsidRPr="004C46B3">
        <w:t xml:space="preserve"> dostawcy EETS.</w:t>
      </w:r>
    </w:p>
    <w:p w14:paraId="376BA5F5" w14:textId="295EFA66" w:rsidR="007A370E" w:rsidRPr="004C46B3" w:rsidRDefault="003113CB">
      <w:pPr>
        <w:pStyle w:val="ZUSTzmustartykuempunktem"/>
      </w:pPr>
      <w:r>
        <w:t>6</w:t>
      </w:r>
      <w:r w:rsidR="00457C30" w:rsidRPr="004C46B3">
        <w:t>.</w:t>
      </w:r>
      <w:r w:rsidR="007559CE" w:rsidRPr="004C46B3">
        <w:t xml:space="preserve"> </w:t>
      </w:r>
      <w:r w:rsidR="00201FF0">
        <w:t>P</w:t>
      </w:r>
      <w:r w:rsidR="003C1462" w:rsidRPr="004C46B3">
        <w:t xml:space="preserve">odmiot pobierający opłaty </w:t>
      </w:r>
      <w:r w:rsidR="0052120A">
        <w:t xml:space="preserve">na obszarze EETS </w:t>
      </w:r>
      <w:r w:rsidR="003C1462" w:rsidRPr="004C46B3">
        <w:t>może potrącić z wynagrodzenia</w:t>
      </w:r>
      <w:r w:rsidR="00BF3718" w:rsidRPr="00BF3718">
        <w:t xml:space="preserve"> dla dostawcy EETS</w:t>
      </w:r>
      <w:r w:rsidR="00EB3DCB" w:rsidRPr="004C46B3">
        <w:t xml:space="preserve"> </w:t>
      </w:r>
      <w:r w:rsidR="00F717C6" w:rsidRPr="004C46B3">
        <w:t xml:space="preserve">kwotę </w:t>
      </w:r>
      <w:r w:rsidR="002E7047" w:rsidRPr="004C46B3">
        <w:t>stanowiącą równowartość</w:t>
      </w:r>
      <w:r w:rsidR="00F717C6" w:rsidRPr="004C46B3">
        <w:t xml:space="preserve"> kosztów</w:t>
      </w:r>
      <w:r w:rsidR="00DF63B6" w:rsidRPr="004C46B3">
        <w:t>, o któr</w:t>
      </w:r>
      <w:r w:rsidR="004513AC">
        <w:t>ych mowa w art. 16i ust. 1 pkt 6a</w:t>
      </w:r>
      <w:r w:rsidR="00DF63B6" w:rsidRPr="004C46B3">
        <w:t>.</w:t>
      </w:r>
      <w:r w:rsidR="00FE6B73" w:rsidRPr="004C46B3">
        <w:t>”</w:t>
      </w:r>
      <w:r w:rsidR="007A370E" w:rsidRPr="004C46B3">
        <w:t>;</w:t>
      </w:r>
    </w:p>
    <w:p w14:paraId="37CA6F09" w14:textId="77777777" w:rsidR="006F32ED" w:rsidRDefault="00DB0480">
      <w:pPr>
        <w:pStyle w:val="PKTpunkt"/>
      </w:pPr>
      <w:r w:rsidRPr="004C46B3">
        <w:t>2</w:t>
      </w:r>
      <w:r w:rsidR="00236AA5">
        <w:t>6</w:t>
      </w:r>
      <w:r w:rsidR="0069749D" w:rsidRPr="004C46B3">
        <w:t xml:space="preserve">) </w:t>
      </w:r>
      <w:r w:rsidR="009E5493">
        <w:t>w art. 16u</w:t>
      </w:r>
      <w:r w:rsidR="006F32ED">
        <w:t>:</w:t>
      </w:r>
    </w:p>
    <w:p w14:paraId="6C128D99" w14:textId="77777777" w:rsidR="009E5493" w:rsidRDefault="006F32ED" w:rsidP="00F936AE">
      <w:pPr>
        <w:pStyle w:val="LITlitera"/>
      </w:pPr>
      <w:r>
        <w:t>a)</w:t>
      </w:r>
      <w:r w:rsidR="009E5493">
        <w:t xml:space="preserve"> ust. 1 otrzymuje brzmienie:</w:t>
      </w:r>
    </w:p>
    <w:p w14:paraId="1ECF24EA" w14:textId="3E9B2944" w:rsidR="006F32ED" w:rsidRDefault="009E5493" w:rsidP="00F936AE">
      <w:pPr>
        <w:pStyle w:val="ZUSTzmustartykuempunktem"/>
      </w:pPr>
      <w:r w:rsidRPr="009E5493">
        <w:t>„</w:t>
      </w:r>
      <w:r w:rsidR="00690198">
        <w:t xml:space="preserve">1. </w:t>
      </w:r>
      <w:r w:rsidR="00D8275F">
        <w:t>P</w:t>
      </w:r>
      <w:r w:rsidRPr="009E5493">
        <w:t>odmiot pobierający opłaty</w:t>
      </w:r>
      <w:r w:rsidR="006F32ED">
        <w:t xml:space="preserve"> na obszarze EETS </w:t>
      </w:r>
      <w:r w:rsidRPr="009E5493">
        <w:t>może jednocześnie świadczyć usługę EETS</w:t>
      </w:r>
      <w:r>
        <w:t>, jeśli przepis szczególny tak stanowi</w:t>
      </w:r>
      <w:r w:rsidRPr="009E5493">
        <w:t>.</w:t>
      </w:r>
      <w:r w:rsidR="00690198">
        <w:t xml:space="preserve"> </w:t>
      </w:r>
      <w:r w:rsidR="00690198" w:rsidRPr="00690198">
        <w:t xml:space="preserve">W takim przypadku podmiot ten zawiera </w:t>
      </w:r>
      <w:r w:rsidR="00690198" w:rsidRPr="000C1C39">
        <w:t>umowy</w:t>
      </w:r>
      <w:r w:rsidR="00690198">
        <w:t xml:space="preserve"> dotyczące obszarów EETS</w:t>
      </w:r>
      <w:r w:rsidR="00690198" w:rsidRPr="00690198">
        <w:t xml:space="preserve"> z innymi </w:t>
      </w:r>
      <w:r w:rsidR="006F32ED">
        <w:t>podmiotami pobierającymi opłaty na obszarach EETS</w:t>
      </w:r>
      <w:r w:rsidR="00690198" w:rsidRPr="00690198">
        <w:t>.</w:t>
      </w:r>
      <w:r w:rsidRPr="009E5493">
        <w:t>”</w:t>
      </w:r>
      <w:r w:rsidR="006F32ED">
        <w:t>,</w:t>
      </w:r>
    </w:p>
    <w:p w14:paraId="0BC7E214" w14:textId="618ADEC2" w:rsidR="009E5493" w:rsidRDefault="006F32ED" w:rsidP="00F936AE">
      <w:pPr>
        <w:pStyle w:val="LITlitera"/>
      </w:pPr>
      <w:r>
        <w:t xml:space="preserve">b) w ust. 2 i 3 wyrazy </w:t>
      </w:r>
      <w:r w:rsidRPr="006F32ED">
        <w:t xml:space="preserve">„Podmiot pobierający opłaty, o którym mowa w </w:t>
      </w:r>
      <w:r w:rsidRPr="00F936AE">
        <w:t>art. 13i ust. 2</w:t>
      </w:r>
      <w:r w:rsidRPr="006F32ED">
        <w:t>,”</w:t>
      </w:r>
      <w:r>
        <w:t xml:space="preserve"> zastępuje się wyrazami </w:t>
      </w:r>
      <w:r w:rsidR="007B24FF" w:rsidRPr="007B24FF">
        <w:t>„</w:t>
      </w:r>
      <w:r w:rsidR="00D8275F">
        <w:t>P</w:t>
      </w:r>
      <w:r>
        <w:t xml:space="preserve">odmiot </w:t>
      </w:r>
      <w:r w:rsidR="007B24FF">
        <w:t>pobierający</w:t>
      </w:r>
      <w:r>
        <w:t xml:space="preserve"> opłaty na obszarze EETS</w:t>
      </w:r>
      <w:r w:rsidR="007B24FF" w:rsidRPr="007B24FF">
        <w:t>”</w:t>
      </w:r>
      <w:r w:rsidR="007B24FF">
        <w:t>;</w:t>
      </w:r>
    </w:p>
    <w:p w14:paraId="0E38CE2B" w14:textId="77777777" w:rsidR="00C734B8" w:rsidRPr="004C46B3" w:rsidRDefault="009A056F">
      <w:pPr>
        <w:pStyle w:val="PKTpunkt"/>
      </w:pPr>
      <w:r>
        <w:t>2</w:t>
      </w:r>
      <w:r w:rsidR="00236AA5">
        <w:t>7</w:t>
      </w:r>
      <w:r w:rsidR="009E5493">
        <w:t xml:space="preserve">) </w:t>
      </w:r>
      <w:r w:rsidR="00603F5F" w:rsidRPr="004C46B3">
        <w:t>w art. 16v</w:t>
      </w:r>
      <w:r w:rsidR="00C734B8" w:rsidRPr="004C46B3">
        <w:t>:</w:t>
      </w:r>
    </w:p>
    <w:p w14:paraId="344A043D" w14:textId="77777777" w:rsidR="007B24FF" w:rsidRDefault="00C734B8">
      <w:pPr>
        <w:pStyle w:val="LITlitera"/>
      </w:pPr>
      <w:r w:rsidRPr="004C46B3">
        <w:t>a)</w:t>
      </w:r>
      <w:r w:rsidR="0069749D" w:rsidRPr="004C46B3">
        <w:t xml:space="preserve"> </w:t>
      </w:r>
      <w:r w:rsidR="0083583A">
        <w:t xml:space="preserve">w </w:t>
      </w:r>
      <w:r w:rsidR="00603F5F" w:rsidRPr="004C46B3">
        <w:t>ust. 1</w:t>
      </w:r>
      <w:r w:rsidR="007B24FF">
        <w:t>:</w:t>
      </w:r>
    </w:p>
    <w:p w14:paraId="16916FFB" w14:textId="532723C7" w:rsidR="007B24FF" w:rsidRDefault="00204821" w:rsidP="00F936AE">
      <w:pPr>
        <w:pStyle w:val="TIRtiret"/>
      </w:pPr>
      <w:r w:rsidRPr="00204821">
        <w:t>–</w:t>
      </w:r>
      <w:r>
        <w:t xml:space="preserve"> </w:t>
      </w:r>
      <w:r w:rsidR="007B24FF">
        <w:t xml:space="preserve">w pkt 1 wyrazy </w:t>
      </w:r>
      <w:r w:rsidR="006F32ED" w:rsidRPr="007B24FF">
        <w:t>„</w:t>
      </w:r>
      <w:r w:rsidR="007B24FF" w:rsidRPr="007B24FF">
        <w:t xml:space="preserve">podmiotów pobierających opłaty, o których mowa w </w:t>
      </w:r>
      <w:r w:rsidR="007B24FF" w:rsidRPr="00F936AE">
        <w:t>art. 13i ust. 2</w:t>
      </w:r>
      <w:r w:rsidR="006F32ED" w:rsidRPr="007B24FF">
        <w:t>”</w:t>
      </w:r>
      <w:r w:rsidR="007B24FF">
        <w:t xml:space="preserve"> zastępuje się wyrazami </w:t>
      </w:r>
      <w:r w:rsidR="006F32ED" w:rsidRPr="007B24FF">
        <w:t>„</w:t>
      </w:r>
      <w:r w:rsidR="007B24FF">
        <w:t>podmiotów pobierających opłaty na obszarach EETS</w:t>
      </w:r>
      <w:r w:rsidR="006F32ED" w:rsidRPr="007B24FF">
        <w:t>”</w:t>
      </w:r>
      <w:r w:rsidR="00F936AE">
        <w:t>,</w:t>
      </w:r>
    </w:p>
    <w:p w14:paraId="64819F29" w14:textId="77777777" w:rsidR="003E0BEE" w:rsidRPr="004C46B3" w:rsidRDefault="00204821" w:rsidP="00F936AE">
      <w:pPr>
        <w:pStyle w:val="TIRtiret"/>
      </w:pPr>
      <w:r w:rsidRPr="00204821">
        <w:t>–</w:t>
      </w:r>
      <w:r w:rsidR="0069749D" w:rsidRPr="004C46B3">
        <w:t xml:space="preserve"> </w:t>
      </w:r>
      <w:r w:rsidR="0083583A">
        <w:t xml:space="preserve">pkt 3 </w:t>
      </w:r>
      <w:r w:rsidR="0069749D" w:rsidRPr="004C46B3">
        <w:t>otrzymuje brzmienie</w:t>
      </w:r>
      <w:r w:rsidR="003E0BEE" w:rsidRPr="004C46B3">
        <w:t>:</w:t>
      </w:r>
    </w:p>
    <w:p w14:paraId="5BC3E3D3" w14:textId="77777777" w:rsidR="0069749D" w:rsidRPr="004C46B3" w:rsidRDefault="0069749D" w:rsidP="0083583A">
      <w:pPr>
        <w:pStyle w:val="ZPKTzmpktartykuempunktem"/>
      </w:pPr>
      <w:r w:rsidRPr="004C46B3">
        <w:t>„</w:t>
      </w:r>
      <w:r w:rsidR="0083583A">
        <w:t xml:space="preserve">3) </w:t>
      </w:r>
      <w:r w:rsidR="007B24FF">
        <w:t>obszarów EETS na terytorium Rzeczypospolitej Polskiej</w:t>
      </w:r>
      <w:r w:rsidR="00580DAA" w:rsidRPr="004C46B3">
        <w:t xml:space="preserve">, </w:t>
      </w:r>
      <w:r w:rsidRPr="004C46B3">
        <w:t xml:space="preserve">obejmujące: </w:t>
      </w:r>
    </w:p>
    <w:p w14:paraId="05080021" w14:textId="77777777" w:rsidR="00523D05" w:rsidRPr="0083583A" w:rsidRDefault="0069749D" w:rsidP="0083583A">
      <w:pPr>
        <w:pStyle w:val="ZLITwPKTzmlitwpktartykuempunktem"/>
      </w:pPr>
      <w:r w:rsidRPr="0083583A">
        <w:t xml:space="preserve">a) </w:t>
      </w:r>
      <w:r w:rsidR="00523D05" w:rsidRPr="0083583A">
        <w:t>rodzaj technologii</w:t>
      </w:r>
      <w:r w:rsidR="0083583A" w:rsidRPr="0083583A">
        <w:t xml:space="preserve"> stosowanej do poboru opłat</w:t>
      </w:r>
      <w:r w:rsidR="00523D05" w:rsidRPr="0083583A">
        <w:t>,</w:t>
      </w:r>
    </w:p>
    <w:p w14:paraId="1EF9A9BD" w14:textId="77777777" w:rsidR="0069749D" w:rsidRPr="0083583A" w:rsidRDefault="0069749D" w:rsidP="0083583A">
      <w:pPr>
        <w:pStyle w:val="ZLITwPKTzmlitwpktartykuempunktem"/>
      </w:pPr>
      <w:r w:rsidRPr="0083583A">
        <w:t xml:space="preserve">b) </w:t>
      </w:r>
      <w:r w:rsidR="0083583A" w:rsidRPr="0083583A">
        <w:t xml:space="preserve">rodzaje i kategorie </w:t>
      </w:r>
      <w:r w:rsidRPr="0083583A">
        <w:t xml:space="preserve">pojazdów podlegających opłacie, </w:t>
      </w:r>
    </w:p>
    <w:p w14:paraId="6AF17087" w14:textId="77777777" w:rsidR="0069749D" w:rsidRPr="0083583A" w:rsidRDefault="0069749D" w:rsidP="0083583A">
      <w:pPr>
        <w:pStyle w:val="ZLITwPKTzmlitwpktartykuempunktem"/>
      </w:pPr>
      <w:r w:rsidRPr="0083583A">
        <w:t xml:space="preserve">c) wysokość stawek opłat, </w:t>
      </w:r>
    </w:p>
    <w:p w14:paraId="4B76E613" w14:textId="77777777" w:rsidR="0069749D" w:rsidRDefault="0069749D" w:rsidP="0083583A">
      <w:pPr>
        <w:pStyle w:val="ZLITwPKTzmlitwpktartykuempunktem"/>
      </w:pPr>
      <w:r w:rsidRPr="0083583A">
        <w:t>d) drogę</w:t>
      </w:r>
      <w:r w:rsidR="0083583A" w:rsidRPr="0083583A">
        <w:t>, odcinek drogi</w:t>
      </w:r>
      <w:r w:rsidRPr="0083583A">
        <w:t xml:space="preserve"> lub sieć dróg, </w:t>
      </w:r>
      <w:r w:rsidR="0083583A">
        <w:t>na których pobierane są opłaty;</w:t>
      </w:r>
      <w:r w:rsidR="0083583A" w:rsidRPr="0083583A">
        <w:t>”</w:t>
      </w:r>
      <w:r w:rsidR="0083583A">
        <w:t>,</w:t>
      </w:r>
    </w:p>
    <w:p w14:paraId="2B654AA2" w14:textId="77777777" w:rsidR="007B24FF" w:rsidRDefault="00204821" w:rsidP="00F936AE">
      <w:pPr>
        <w:pStyle w:val="TIRtiret"/>
      </w:pPr>
      <w:r w:rsidRPr="00204821">
        <w:t>–</w:t>
      </w:r>
      <w:r w:rsidR="007B24FF">
        <w:t xml:space="preserve"> w pkt 4 wyrazy </w:t>
      </w:r>
      <w:r w:rsidR="007B24FF" w:rsidRPr="007B24FF">
        <w:t xml:space="preserve">„umowy z podmiotami pobierającymi opłaty, o których mowa w </w:t>
      </w:r>
      <w:r w:rsidR="007B24FF" w:rsidRPr="00F936AE">
        <w:t>art. 13i ust. 2</w:t>
      </w:r>
      <w:r w:rsidR="007B24FF">
        <w:t>.</w:t>
      </w:r>
      <w:r w:rsidR="007B24FF" w:rsidRPr="007B24FF">
        <w:t>”</w:t>
      </w:r>
      <w:r w:rsidR="007B24FF">
        <w:t xml:space="preserve"> zastępuje się wyrazami </w:t>
      </w:r>
      <w:r w:rsidR="007B24FF" w:rsidRPr="007B24FF">
        <w:t>„</w:t>
      </w:r>
      <w:r w:rsidR="007B24FF">
        <w:t>umowy dotyczące obszarów EETS;</w:t>
      </w:r>
      <w:r w:rsidR="007B24FF" w:rsidRPr="007B24FF">
        <w:t>”</w:t>
      </w:r>
      <w:r w:rsidR="007B24FF">
        <w:t>,</w:t>
      </w:r>
    </w:p>
    <w:p w14:paraId="67ECF99F" w14:textId="77777777" w:rsidR="0083583A" w:rsidRPr="0083583A" w:rsidRDefault="00204821" w:rsidP="00F936AE">
      <w:pPr>
        <w:pStyle w:val="TIRtiret"/>
      </w:pPr>
      <w:r w:rsidRPr="00204821">
        <w:lastRenderedPageBreak/>
        <w:t>–</w:t>
      </w:r>
      <w:r w:rsidR="0083583A">
        <w:t xml:space="preserve"> dodaje się pkt 5 i 6 w brzmieniu:</w:t>
      </w:r>
    </w:p>
    <w:p w14:paraId="093141A0" w14:textId="77777777" w:rsidR="00603F5F" w:rsidRPr="004C46B3" w:rsidRDefault="0069749D" w:rsidP="0083583A">
      <w:pPr>
        <w:pStyle w:val="ZPKTzmpktartykuempunktem"/>
      </w:pPr>
      <w:r w:rsidRPr="0083583A">
        <w:t>„</w:t>
      </w:r>
      <w:r w:rsidR="007B24FF">
        <w:t>5</w:t>
      </w:r>
      <w:r w:rsidR="0083583A">
        <w:t>) wnioski</w:t>
      </w:r>
      <w:r w:rsidR="00603F5F" w:rsidRPr="004C46B3">
        <w:t xml:space="preserve"> </w:t>
      </w:r>
      <w:r w:rsidR="0083583A">
        <w:t xml:space="preserve">z </w:t>
      </w:r>
      <w:r w:rsidR="00603F5F" w:rsidRPr="004C46B3">
        <w:t>oceny</w:t>
      </w:r>
      <w:r w:rsidR="0083583A">
        <w:t xml:space="preserve"> niezależnego audytora, o których</w:t>
      </w:r>
      <w:r w:rsidR="00603F5F" w:rsidRPr="004C46B3">
        <w:t xml:space="preserve"> mowa w art. 16e ust. 4;</w:t>
      </w:r>
    </w:p>
    <w:p w14:paraId="41AF4A14" w14:textId="77777777" w:rsidR="00603F5F" w:rsidRPr="004C46B3" w:rsidRDefault="007B24FF" w:rsidP="0083583A">
      <w:pPr>
        <w:pStyle w:val="ZPKTzmpktartykuempunktem"/>
      </w:pPr>
      <w:r>
        <w:t>6</w:t>
      </w:r>
      <w:r w:rsidR="00603F5F" w:rsidRPr="004C46B3">
        <w:t>) dane punktu kontaktowego</w:t>
      </w:r>
      <w:r w:rsidR="00897DDF">
        <w:t xml:space="preserve"> dla dostawców EETS</w:t>
      </w:r>
      <w:r w:rsidR="000719FE" w:rsidRPr="004C46B3">
        <w:t>, w tym numer telefonu oraz</w:t>
      </w:r>
      <w:r w:rsidR="00C734B8" w:rsidRPr="004C46B3">
        <w:t xml:space="preserve"> adres poczty elektronicznej</w:t>
      </w:r>
      <w:r w:rsidR="00995F9B" w:rsidRPr="004C46B3">
        <w:t xml:space="preserve"> - w przypadku, o którym mowa w art. 16va ust. </w:t>
      </w:r>
      <w:r w:rsidR="00523D05" w:rsidRPr="004C46B3">
        <w:t>1</w:t>
      </w:r>
      <w:r w:rsidR="00C734B8" w:rsidRPr="004C46B3">
        <w:t>.</w:t>
      </w:r>
      <w:r w:rsidR="00FE6B73" w:rsidRPr="004C46B3">
        <w:t>”</w:t>
      </w:r>
      <w:r w:rsidR="00C734B8" w:rsidRPr="004C46B3">
        <w:t>,</w:t>
      </w:r>
    </w:p>
    <w:p w14:paraId="7CB9A885" w14:textId="77777777" w:rsidR="00C734B8" w:rsidRPr="004C46B3" w:rsidRDefault="0083583A">
      <w:pPr>
        <w:pStyle w:val="LITlitera"/>
      </w:pPr>
      <w:r>
        <w:t>c</w:t>
      </w:r>
      <w:r w:rsidR="00C734B8" w:rsidRPr="004C46B3">
        <w:t xml:space="preserve">) </w:t>
      </w:r>
      <w:r w:rsidR="00DD41F4" w:rsidRPr="004C46B3">
        <w:t>po</w:t>
      </w:r>
      <w:r w:rsidR="00904175">
        <w:t xml:space="preserve"> ust. 1 dodaje się ust. 1a </w:t>
      </w:r>
      <w:r w:rsidR="00DD41F4" w:rsidRPr="004C46B3">
        <w:t>w brzmieniu:</w:t>
      </w:r>
    </w:p>
    <w:p w14:paraId="7982EC8D" w14:textId="77777777" w:rsidR="00DD41F4" w:rsidRPr="004C46B3" w:rsidRDefault="00DD41F4" w:rsidP="00904175">
      <w:pPr>
        <w:pStyle w:val="ZUSTzmustartykuempunktem"/>
      </w:pPr>
      <w:r w:rsidRPr="004C46B3">
        <w:t xml:space="preserve">„1a. Minister właściwy do spraw </w:t>
      </w:r>
      <w:r w:rsidR="008B1ECC" w:rsidRPr="004C46B3">
        <w:t xml:space="preserve">transportu co </w:t>
      </w:r>
      <w:r w:rsidRPr="004C46B3">
        <w:t>najmniej raz w roku kalendarzowym weryfikuje prawidłowość informacji zawartych w rejestrze, o którym mowa w ust. 1.</w:t>
      </w:r>
      <w:r w:rsidR="00904175">
        <w:t xml:space="preserve"> W tym celu </w:t>
      </w:r>
      <w:r w:rsidRPr="004C46B3">
        <w:t xml:space="preserve">minister może zwrócić się do </w:t>
      </w:r>
      <w:r w:rsidR="007B24FF">
        <w:t xml:space="preserve">krajowych </w:t>
      </w:r>
      <w:r w:rsidRPr="004C46B3">
        <w:t>podmiotów pobierających o</w:t>
      </w:r>
      <w:r w:rsidR="00EE0B89" w:rsidRPr="004C46B3">
        <w:t>płaty</w:t>
      </w:r>
      <w:r w:rsidR="007B24FF">
        <w:t xml:space="preserve"> na obszarach EETS </w:t>
      </w:r>
      <w:r w:rsidR="004513AC">
        <w:t>oraz do</w:t>
      </w:r>
      <w:r w:rsidR="005D695B" w:rsidRPr="004C46B3">
        <w:t xml:space="preserve"> </w:t>
      </w:r>
      <w:r w:rsidRPr="004C46B3">
        <w:t xml:space="preserve">dostawców EETS o przekazanie stosownych </w:t>
      </w:r>
      <w:r w:rsidR="00904175">
        <w:t xml:space="preserve">informacji i </w:t>
      </w:r>
      <w:r w:rsidRPr="004C46B3">
        <w:t>wyjaśnień.”</w:t>
      </w:r>
      <w:r w:rsidR="005C0146" w:rsidRPr="004C46B3">
        <w:t>;</w:t>
      </w:r>
    </w:p>
    <w:p w14:paraId="2EB9CF57" w14:textId="77777777" w:rsidR="00976B10" w:rsidRPr="004C46B3" w:rsidRDefault="00DB0480">
      <w:pPr>
        <w:pStyle w:val="PKTpunkt"/>
      </w:pPr>
      <w:r w:rsidRPr="004C46B3">
        <w:t>2</w:t>
      </w:r>
      <w:r w:rsidR="00236AA5">
        <w:t>8</w:t>
      </w:r>
      <w:r w:rsidR="00603F5F" w:rsidRPr="004C46B3">
        <w:t xml:space="preserve">) </w:t>
      </w:r>
      <w:r w:rsidR="00976B10" w:rsidRPr="004C46B3">
        <w:t>po art. 16v dodaje się art. 16va w brzmieniu:</w:t>
      </w:r>
    </w:p>
    <w:p w14:paraId="295408A9" w14:textId="77777777" w:rsidR="00976B10" w:rsidRPr="004C46B3" w:rsidRDefault="00FE6B73">
      <w:pPr>
        <w:pStyle w:val="ZARTzmartartykuempunktem"/>
      </w:pPr>
      <w:r w:rsidRPr="004C46B3">
        <w:t>„</w:t>
      </w:r>
      <w:r w:rsidR="00976B10" w:rsidRPr="004C46B3">
        <w:t xml:space="preserve">Art. 16va. </w:t>
      </w:r>
      <w:r w:rsidR="00603F5F" w:rsidRPr="004C46B3">
        <w:t xml:space="preserve">1. </w:t>
      </w:r>
      <w:r w:rsidR="00C43D9D" w:rsidRPr="004C46B3">
        <w:t>W przypadku gdy na terytorium R</w:t>
      </w:r>
      <w:r w:rsidR="00594747">
        <w:t xml:space="preserve">zeczpospolitej </w:t>
      </w:r>
      <w:r w:rsidR="00C43D9D" w:rsidRPr="004C46B3">
        <w:t>P</w:t>
      </w:r>
      <w:r w:rsidR="00594747">
        <w:t>olskiej</w:t>
      </w:r>
      <w:r w:rsidR="00C43D9D" w:rsidRPr="004C46B3">
        <w:t xml:space="preserve"> znajduje się więcej niż jeden obszar EETS, m</w:t>
      </w:r>
      <w:r w:rsidR="00976B10" w:rsidRPr="004C46B3">
        <w:t xml:space="preserve">inister właściwy </w:t>
      </w:r>
      <w:r w:rsidR="00603F5F" w:rsidRPr="004C46B3">
        <w:t xml:space="preserve">do spraw transportu pełni funkcję </w:t>
      </w:r>
      <w:r w:rsidR="00897DDF">
        <w:t>punktu</w:t>
      </w:r>
      <w:r w:rsidR="00603F5F" w:rsidRPr="004C46B3">
        <w:t xml:space="preserve"> kontaktowego</w:t>
      </w:r>
      <w:r w:rsidR="007A370E" w:rsidRPr="004C46B3">
        <w:t xml:space="preserve"> </w:t>
      </w:r>
      <w:r w:rsidR="00603F5F" w:rsidRPr="004C46B3">
        <w:t xml:space="preserve">dla dostawców EETS w </w:t>
      </w:r>
      <w:r w:rsidR="00904175">
        <w:t>odniesieniu do</w:t>
      </w:r>
      <w:r w:rsidR="00603F5F" w:rsidRPr="004C46B3">
        <w:t xml:space="preserve"> </w:t>
      </w:r>
      <w:r w:rsidR="00897DDF">
        <w:t xml:space="preserve">wszystkich </w:t>
      </w:r>
      <w:r w:rsidR="00603F5F" w:rsidRPr="004C46B3">
        <w:t xml:space="preserve">obszarów EETS znajdujących się na terytorium Rzeczypospolitej Polskiej. </w:t>
      </w:r>
    </w:p>
    <w:p w14:paraId="17DCFCE2" w14:textId="70DC9880" w:rsidR="00603F5F" w:rsidRPr="004C46B3" w:rsidRDefault="00904175" w:rsidP="00897DDF">
      <w:pPr>
        <w:pStyle w:val="ZUSTzmustartykuempunktem"/>
      </w:pPr>
      <w:r>
        <w:t xml:space="preserve">2. Zadaniem punktu kontaktowego </w:t>
      </w:r>
      <w:r w:rsidR="00603F5F" w:rsidRPr="004C46B3">
        <w:t xml:space="preserve">jest koordynowanie, na wniosek dostawcy EETS, wstępnych kontaktów pomiędzy </w:t>
      </w:r>
      <w:r w:rsidR="00897DDF">
        <w:t xml:space="preserve">tym </w:t>
      </w:r>
      <w:r w:rsidR="00603F5F" w:rsidRPr="004C46B3">
        <w:t>dostawcą</w:t>
      </w:r>
      <w:r w:rsidR="007B36B8">
        <w:t xml:space="preserve"> </w:t>
      </w:r>
      <w:r w:rsidR="00897DDF">
        <w:t xml:space="preserve">EETS </w:t>
      </w:r>
      <w:r w:rsidR="007B36B8">
        <w:t>a podmiotami</w:t>
      </w:r>
      <w:r w:rsidR="00603F5F" w:rsidRPr="004C46B3">
        <w:t xml:space="preserve"> pobierającym</w:t>
      </w:r>
      <w:r w:rsidR="007B36B8">
        <w:t>i</w:t>
      </w:r>
      <w:r w:rsidR="00603F5F" w:rsidRPr="004C46B3">
        <w:t xml:space="preserve"> </w:t>
      </w:r>
      <w:r w:rsidR="00EE0B89" w:rsidRPr="004C46B3">
        <w:t>opłaty</w:t>
      </w:r>
      <w:r w:rsidR="00783D80">
        <w:t xml:space="preserve"> na obszarach EETS</w:t>
      </w:r>
      <w:r w:rsidR="00CC0FD9">
        <w:t>.</w:t>
      </w:r>
      <w:r w:rsidR="00FE6B73" w:rsidRPr="004C46B3">
        <w:t>”</w:t>
      </w:r>
      <w:r w:rsidR="00603F5F" w:rsidRPr="004C46B3">
        <w:t>;</w:t>
      </w:r>
    </w:p>
    <w:p w14:paraId="13DE3A81" w14:textId="77777777" w:rsidR="009A051E" w:rsidRPr="00804BC7" w:rsidRDefault="009A056F">
      <w:pPr>
        <w:pStyle w:val="PKTpunkt"/>
      </w:pPr>
      <w:r>
        <w:t>2</w:t>
      </w:r>
      <w:r w:rsidR="00236AA5">
        <w:t>9</w:t>
      </w:r>
      <w:r w:rsidR="00976B10" w:rsidRPr="00804BC7">
        <w:t xml:space="preserve">) </w:t>
      </w:r>
      <w:r w:rsidR="008D10D3" w:rsidRPr="00804BC7">
        <w:t>w art. 16w</w:t>
      </w:r>
      <w:r w:rsidR="009A051E" w:rsidRPr="00804BC7">
        <w:t>:</w:t>
      </w:r>
    </w:p>
    <w:p w14:paraId="4F771684" w14:textId="287D7E13" w:rsidR="00DA4A6E" w:rsidRDefault="00DA4A6E">
      <w:pPr>
        <w:pStyle w:val="LITlitera"/>
      </w:pPr>
      <w:r>
        <w:t xml:space="preserve">a) ust. 1 otrzymuje brzmienie: </w:t>
      </w:r>
    </w:p>
    <w:p w14:paraId="26A7B3E0" w14:textId="77777777" w:rsidR="00191D9B" w:rsidRDefault="00DA4A6E" w:rsidP="00191D9B">
      <w:pPr>
        <w:pStyle w:val="ZUSTzmustartykuempunktem"/>
      </w:pPr>
      <w:r w:rsidRPr="00DA4A6E">
        <w:t xml:space="preserve">„1. </w:t>
      </w:r>
      <w:r w:rsidR="00191D9B">
        <w:t>W zakresie nieuregulowanym w ustawie, do:</w:t>
      </w:r>
    </w:p>
    <w:p w14:paraId="0AAC5DC3" w14:textId="1BE25551" w:rsidR="00191D9B" w:rsidRPr="001259AF" w:rsidRDefault="00191D9B" w:rsidP="001259AF">
      <w:pPr>
        <w:pStyle w:val="ZPKTzmpktartykuempunktem"/>
      </w:pPr>
      <w:r w:rsidRPr="001259AF">
        <w:t>1) zasad przeprowadzania oceny zgodności składników interoperacyjności EETS,</w:t>
      </w:r>
    </w:p>
    <w:p w14:paraId="1195BCF6" w14:textId="77777777" w:rsidR="00076C09" w:rsidRDefault="00191D9B" w:rsidP="001259AF">
      <w:pPr>
        <w:pStyle w:val="ZPKTzmpktartykuempunktem"/>
      </w:pPr>
      <w:r w:rsidRPr="001259AF">
        <w:t xml:space="preserve">2) warunków i trybu udzielania akredytacji oraz zasad i trybu autoryzacji jednostek oceniających zgodność składników interoperacyjność EETS, </w:t>
      </w:r>
    </w:p>
    <w:p w14:paraId="387EE8E8" w14:textId="77777777" w:rsidR="00191D9B" w:rsidRPr="001259AF" w:rsidRDefault="00076C09" w:rsidP="001259AF">
      <w:pPr>
        <w:pStyle w:val="ZPKTzmpktartykuempunktem"/>
      </w:pPr>
      <w:r>
        <w:t xml:space="preserve">3) </w:t>
      </w:r>
      <w:r w:rsidR="00191D9B" w:rsidRPr="001259AF">
        <w:t>sposobu notyfikacji autoryzowanych jednostek oceniających zgodność</w:t>
      </w:r>
      <w:r w:rsidRPr="00076C09">
        <w:t xml:space="preserve"> składników interoperacyjności EETS</w:t>
      </w:r>
      <w:r w:rsidR="00191D9B" w:rsidRPr="001259AF">
        <w:t>,</w:t>
      </w:r>
    </w:p>
    <w:p w14:paraId="77B9E751" w14:textId="77777777" w:rsidR="00191D9B" w:rsidRPr="001259AF" w:rsidRDefault="00076C09" w:rsidP="001259AF">
      <w:pPr>
        <w:pStyle w:val="ZPKTzmpktartykuempunktem"/>
      </w:pPr>
      <w:r>
        <w:t>4</w:t>
      </w:r>
      <w:r w:rsidR="00191D9B" w:rsidRPr="001259AF">
        <w:t xml:space="preserve">)  zasad funkcjonowania systemu nadzoru nad wprowadzonymi do obrotu składników interoperacyjności EETS </w:t>
      </w:r>
    </w:p>
    <w:p w14:paraId="31EC02DE" w14:textId="77777777" w:rsidR="00DA4A6E" w:rsidRDefault="00191D9B" w:rsidP="001259AF">
      <w:pPr>
        <w:pStyle w:val="ZCZWSPPKTzmczciwsppktartykuempunktem"/>
      </w:pPr>
      <w:r>
        <w:t xml:space="preserve">- </w:t>
      </w:r>
      <w:r w:rsidR="00DA4A6E" w:rsidRPr="00DA4A6E">
        <w:t xml:space="preserve">stosuje się przepisy </w:t>
      </w:r>
      <w:r w:rsidR="001259AF">
        <w:t>ustawy</w:t>
      </w:r>
      <w:r w:rsidR="00DA4A6E" w:rsidRPr="001259AF">
        <w:t xml:space="preserve"> z dnia 13 kwietnia 2016 r. o systemach oceny zgodności i nadzoru rynku</w:t>
      </w:r>
      <w:r w:rsidR="001259AF">
        <w:t>.</w:t>
      </w:r>
      <w:r w:rsidR="00DA4A6E" w:rsidRPr="00DA4A6E">
        <w:t>”</w:t>
      </w:r>
      <w:r w:rsidR="00DA4A6E">
        <w:t>,</w:t>
      </w:r>
    </w:p>
    <w:p w14:paraId="4636BC9D" w14:textId="77777777" w:rsidR="00DA4A6E" w:rsidRPr="00DA4A6E" w:rsidRDefault="00DA4A6E" w:rsidP="00DA4A6E">
      <w:pPr>
        <w:pStyle w:val="LITlitera"/>
      </w:pPr>
      <w:r>
        <w:t xml:space="preserve">b) w ust. 2 wyrazy </w:t>
      </w:r>
      <w:r w:rsidRPr="00DA4A6E">
        <w:t>„załączniku II i III do decyzji 2009/750/WE”</w:t>
      </w:r>
      <w:r>
        <w:t xml:space="preserve"> zastępuje się wyrazami </w:t>
      </w:r>
      <w:r w:rsidRPr="00DA4A6E">
        <w:t>„</w:t>
      </w:r>
      <w:r w:rsidR="004513AC">
        <w:t>art. 16x ust. 1</w:t>
      </w:r>
      <w:r w:rsidRPr="00DA4A6E">
        <w:t>”</w:t>
      </w:r>
      <w:r>
        <w:t>,</w:t>
      </w:r>
    </w:p>
    <w:p w14:paraId="3CEEB531" w14:textId="77777777" w:rsidR="00DA4A6E" w:rsidRDefault="00DA4A6E" w:rsidP="00DA4A6E">
      <w:pPr>
        <w:pStyle w:val="LITlitera"/>
      </w:pPr>
      <w:bookmarkStart w:id="7" w:name="mip53612190"/>
      <w:bookmarkEnd w:id="7"/>
      <w:r>
        <w:t xml:space="preserve">c) </w:t>
      </w:r>
      <w:r w:rsidRPr="00DA4A6E">
        <w:t>w ust. 3 po wyrazie „interoperacyjności” dodaje się wyraz „EETS”,</w:t>
      </w:r>
    </w:p>
    <w:p w14:paraId="2CA9F0B1" w14:textId="77777777" w:rsidR="00DA4A6E" w:rsidRDefault="00DA4A6E" w:rsidP="00DA4A6E">
      <w:pPr>
        <w:pStyle w:val="LITlitera"/>
      </w:pPr>
      <w:r>
        <w:lastRenderedPageBreak/>
        <w:t>d) ust. 4 otrzymuje brzmienie:</w:t>
      </w:r>
    </w:p>
    <w:p w14:paraId="0E83929E" w14:textId="77777777" w:rsidR="00DA4A6E" w:rsidRDefault="00DA4A6E" w:rsidP="00DA4A6E">
      <w:pPr>
        <w:pStyle w:val="ZUSTzmustartykuempunktem"/>
      </w:pPr>
      <w:r w:rsidRPr="00DA4A6E">
        <w:t xml:space="preserve">„4. Dostawcę EETS, który wystawia deklarację WE przydatności do stosowania </w:t>
      </w:r>
      <w:r w:rsidR="00A03FFD">
        <w:t xml:space="preserve">w EETS </w:t>
      </w:r>
      <w:r w:rsidRPr="00DA4A6E">
        <w:t xml:space="preserve">zgodnie z </w:t>
      </w:r>
      <w:r>
        <w:t>procedurą</w:t>
      </w:r>
      <w:r w:rsidRPr="00DA4A6E">
        <w:t xml:space="preserve"> określon</w:t>
      </w:r>
      <w:r>
        <w:t>ą</w:t>
      </w:r>
      <w:r w:rsidRPr="00DA4A6E">
        <w:t xml:space="preserve"> w akcie wykonawczym wydanym przez Komisję Europejską na podstawie art. 15 ust. 7 dyrektywy 2019/520, uznaje się za producenta </w:t>
      </w:r>
      <w:r w:rsidR="00A162A0" w:rsidRPr="00A162A0">
        <w:t xml:space="preserve">w rozumieniu art. 4 pkt 20 ustawy z dnia 13 kwietnia 2016 r. o systemach oceny zgodności i nadzoru rynku </w:t>
      </w:r>
      <w:r w:rsidRPr="00DA4A6E">
        <w:t xml:space="preserve">lub </w:t>
      </w:r>
      <w:r w:rsidR="004513AC">
        <w:t xml:space="preserve">za </w:t>
      </w:r>
      <w:r w:rsidRPr="00DA4A6E">
        <w:t>upoważnionego przedstawiciela.”,</w:t>
      </w:r>
    </w:p>
    <w:p w14:paraId="689C627B" w14:textId="77777777" w:rsidR="00BB21AD" w:rsidRPr="004C46B3" w:rsidRDefault="00BE4D72">
      <w:pPr>
        <w:pStyle w:val="LITlitera"/>
      </w:pPr>
      <w:r>
        <w:t>e</w:t>
      </w:r>
      <w:r w:rsidR="00BB21AD" w:rsidRPr="004C46B3">
        <w:t xml:space="preserve">) </w:t>
      </w:r>
      <w:r w:rsidR="00347123" w:rsidRPr="004C46B3">
        <w:t>dodaje się</w:t>
      </w:r>
      <w:r w:rsidR="00BB21AD" w:rsidRPr="004C46B3">
        <w:t xml:space="preserve"> ust. </w:t>
      </w:r>
      <w:r w:rsidR="00347123" w:rsidRPr="004C46B3">
        <w:t>6</w:t>
      </w:r>
      <w:r w:rsidR="00F17D82">
        <w:t>-</w:t>
      </w:r>
      <w:r w:rsidR="00D8305A">
        <w:t>9</w:t>
      </w:r>
      <w:r w:rsidR="00BB21AD" w:rsidRPr="004C46B3">
        <w:t xml:space="preserve"> w brzmieniu:</w:t>
      </w:r>
    </w:p>
    <w:p w14:paraId="527AF388" w14:textId="77777777" w:rsidR="00F17D82" w:rsidRPr="00EF30F8" w:rsidRDefault="00BB21AD" w:rsidP="00EF30F8">
      <w:pPr>
        <w:pStyle w:val="ZUSTzmustartykuempunktem"/>
        <w:rPr>
          <w:rStyle w:val="PKpogrubieniekursywa"/>
          <w:b w:val="0"/>
          <w:i w:val="0"/>
        </w:rPr>
      </w:pPr>
      <w:r w:rsidRPr="00EF30F8">
        <w:rPr>
          <w:rStyle w:val="PKpogrubieniekursywa"/>
          <w:b w:val="0"/>
          <w:i w:val="0"/>
        </w:rPr>
        <w:t>„</w:t>
      </w:r>
      <w:r w:rsidR="00347123" w:rsidRPr="00EF30F8">
        <w:rPr>
          <w:rStyle w:val="PKpogrubieniekursywa"/>
          <w:b w:val="0"/>
          <w:i w:val="0"/>
        </w:rPr>
        <w:t xml:space="preserve">6. </w:t>
      </w:r>
      <w:r w:rsidR="00D7511D" w:rsidRPr="00EF30F8">
        <w:rPr>
          <w:rStyle w:val="PKpogrubieniekursywa"/>
          <w:b w:val="0"/>
          <w:i w:val="0"/>
        </w:rPr>
        <w:t>Minister właściwy do spraw transportu</w:t>
      </w:r>
      <w:r w:rsidR="00EF30F8" w:rsidRPr="00EF30F8">
        <w:rPr>
          <w:rStyle w:val="PKpogrubieniekursywa"/>
          <w:b w:val="0"/>
          <w:i w:val="0"/>
        </w:rPr>
        <w:t xml:space="preserve"> notyfikuje, zgodnie z art. 2</w:t>
      </w:r>
      <w:r w:rsidR="00EF30F8">
        <w:rPr>
          <w:rStyle w:val="PKpogrubieniekursywa"/>
          <w:b w:val="0"/>
          <w:i w:val="0"/>
        </w:rPr>
        <w:t>9</w:t>
      </w:r>
      <w:r w:rsidR="00EF30F8" w:rsidRPr="00EF30F8">
        <w:rPr>
          <w:rStyle w:val="PKpogrubieniekursywa"/>
          <w:b w:val="0"/>
          <w:i w:val="0"/>
        </w:rPr>
        <w:t xml:space="preserve"> </w:t>
      </w:r>
      <w:r w:rsidR="00EF30F8" w:rsidRPr="00EF30F8">
        <w:t xml:space="preserve">ustawy z dnia 13 kwietnia 2016 r. o systemach oceny zgodności i nadzoru rynku, </w:t>
      </w:r>
      <w:r w:rsidR="00EF30F8" w:rsidRPr="00EF30F8">
        <w:rPr>
          <w:rStyle w:val="PKpogrubieniekursywa"/>
          <w:b w:val="0"/>
          <w:i w:val="0"/>
        </w:rPr>
        <w:t xml:space="preserve">autoryzowaną jednostkę </w:t>
      </w:r>
      <w:r w:rsidR="00EF30F8" w:rsidRPr="00EF30F8">
        <w:t>oceniającą zgodność składników interoperacyjności EETS z wymaganiami, o których mowa w art. 16x ust. 1,</w:t>
      </w:r>
      <w:r w:rsidR="00EF30F8" w:rsidRPr="00EF30F8">
        <w:rPr>
          <w:rStyle w:val="PKpogrubieniekursywa"/>
          <w:b w:val="0"/>
          <w:i w:val="0"/>
        </w:rPr>
        <w:t xml:space="preserve"> jeśli spełnia ona </w:t>
      </w:r>
      <w:r w:rsidRPr="00EF30F8">
        <w:rPr>
          <w:rStyle w:val="PKpogrubieniekursywa"/>
          <w:b w:val="0"/>
          <w:i w:val="0"/>
        </w:rPr>
        <w:t>m</w:t>
      </w:r>
      <w:r w:rsidR="00EF30F8" w:rsidRPr="00EF30F8">
        <w:rPr>
          <w:rStyle w:val="PKpogrubieniekursywa"/>
          <w:b w:val="0"/>
          <w:i w:val="0"/>
        </w:rPr>
        <w:t>inimalne kryteria, jakie powinny</w:t>
      </w:r>
      <w:r w:rsidRPr="00EF30F8">
        <w:rPr>
          <w:rStyle w:val="PKpogrubieniekursywa"/>
          <w:b w:val="0"/>
          <w:i w:val="0"/>
        </w:rPr>
        <w:t xml:space="preserve"> spełniać je</w:t>
      </w:r>
      <w:r w:rsidR="00EF30F8" w:rsidRPr="00EF30F8">
        <w:rPr>
          <w:rStyle w:val="PKpogrubieniekursywa"/>
          <w:b w:val="0"/>
          <w:i w:val="0"/>
        </w:rPr>
        <w:t>dnostki notyfikowane,</w:t>
      </w:r>
      <w:r w:rsidRPr="00EF30F8">
        <w:rPr>
          <w:rStyle w:val="PKpogrubieniekursywa"/>
          <w:b w:val="0"/>
          <w:i w:val="0"/>
        </w:rPr>
        <w:t xml:space="preserve"> określone w akcie wykonawczym</w:t>
      </w:r>
      <w:r w:rsidR="00AF54C3" w:rsidRPr="00EF30F8">
        <w:rPr>
          <w:rStyle w:val="PKpogrubieniekursywa"/>
          <w:b w:val="0"/>
          <w:i w:val="0"/>
        </w:rPr>
        <w:t xml:space="preserve"> wydanym przez Komisję Europejską na podstawie </w:t>
      </w:r>
      <w:r w:rsidRPr="00EF30F8">
        <w:rPr>
          <w:rStyle w:val="PKpogrubieniekursywa"/>
          <w:b w:val="0"/>
          <w:i w:val="0"/>
        </w:rPr>
        <w:t xml:space="preserve">art. 19 ust. 5 dyrektywy </w:t>
      </w:r>
      <w:r w:rsidR="00600D80" w:rsidRPr="00EF30F8">
        <w:rPr>
          <w:rStyle w:val="PKpogrubieniekursywa"/>
          <w:b w:val="0"/>
          <w:i w:val="0"/>
        </w:rPr>
        <w:t>2019/520</w:t>
      </w:r>
      <w:r w:rsidRPr="00EF30F8">
        <w:rPr>
          <w:rStyle w:val="PKpogrubieniekursywa"/>
          <w:b w:val="0"/>
          <w:i w:val="0"/>
        </w:rPr>
        <w:t>.</w:t>
      </w:r>
    </w:p>
    <w:p w14:paraId="51DD82FE" w14:textId="77777777" w:rsidR="00F17D82" w:rsidRDefault="00F17D82" w:rsidP="00F17D82">
      <w:pPr>
        <w:pStyle w:val="ZUSTzmustartykuempunktem"/>
      </w:pPr>
      <w:r>
        <w:t>7. Minister właściwy do spraw transportu dokonując n</w:t>
      </w:r>
      <w:r w:rsidRPr="00F17D82">
        <w:t>otyfikacji</w:t>
      </w:r>
      <w:r>
        <w:t>, o której mowa w art. 29 ust. 1</w:t>
      </w:r>
      <w:r w:rsidRPr="00F17D82">
        <w:t xml:space="preserve"> ustawy z dnia 13 kwietnia 2016 r. o systemach oceny zgodności i nadzoru rynku</w:t>
      </w:r>
      <w:r>
        <w:t>, wskazuje zakres zadań autoryzowanej jednost</w:t>
      </w:r>
      <w:r w:rsidRPr="00F17D82">
        <w:t>k</w:t>
      </w:r>
      <w:r>
        <w:t>i</w:t>
      </w:r>
      <w:r w:rsidR="00EF30F8">
        <w:t xml:space="preserve">, o której mowa w </w:t>
      </w:r>
      <w:r>
        <w:t>ust.</w:t>
      </w:r>
      <w:r w:rsidR="00EF30F8">
        <w:t xml:space="preserve"> 6</w:t>
      </w:r>
      <w:r>
        <w:t xml:space="preserve">, oraz podaje numer identyfikacyjny nadany tej jednostce przez Komisję Europejską.  </w:t>
      </w:r>
    </w:p>
    <w:p w14:paraId="39F73B44" w14:textId="77777777" w:rsidR="008E0CAC" w:rsidRDefault="00F17D82" w:rsidP="00F17D82">
      <w:pPr>
        <w:pStyle w:val="ZUSTzmustartykuempunktem"/>
      </w:pPr>
      <w:r>
        <w:t xml:space="preserve">8. W przypadku gdy </w:t>
      </w:r>
      <w:r w:rsidR="00EF30F8">
        <w:t>autoryzowana jednostka</w:t>
      </w:r>
      <w:r w:rsidR="001259AF">
        <w:t>, która została</w:t>
      </w:r>
      <w:r w:rsidR="00EF30F8">
        <w:t xml:space="preserve"> notyfikowana zgodnie z ust. 6</w:t>
      </w:r>
      <w:r w:rsidR="00842559">
        <w:t>,</w:t>
      </w:r>
      <w:r w:rsidR="00EF30F8">
        <w:t xml:space="preserve"> zaprzestała</w:t>
      </w:r>
      <w:r>
        <w:t xml:space="preserve"> spełnia</w:t>
      </w:r>
      <w:r w:rsidR="00EF30F8">
        <w:t>ć</w:t>
      </w:r>
      <w:r>
        <w:t xml:space="preserve"> kryteri</w:t>
      </w:r>
      <w:r w:rsidR="00EF30F8">
        <w:t>a</w:t>
      </w:r>
      <w:r>
        <w:t xml:space="preserve"> określon</w:t>
      </w:r>
      <w:r w:rsidR="00EF30F8">
        <w:t>e</w:t>
      </w:r>
      <w:r w:rsidRPr="00F17D82">
        <w:t xml:space="preserve"> w akcie wykonawczym wydanym przez Komisję Europejską na podstawie art. 19 ust. 5 dyrektywy 2019/520</w:t>
      </w:r>
      <w:r>
        <w:t xml:space="preserve">, minister właściwy do spraw transportu </w:t>
      </w:r>
      <w:r w:rsidR="001259AF">
        <w:t>cofa notyfikację</w:t>
      </w:r>
      <w:r w:rsidR="000B43D5">
        <w:t xml:space="preserve">, o czym </w:t>
      </w:r>
      <w:r w:rsidR="001259AF">
        <w:t xml:space="preserve">niezwłocznie informuje </w:t>
      </w:r>
      <w:r w:rsidR="001259AF" w:rsidRPr="001259AF">
        <w:t xml:space="preserve">Komisję Europejską oraz </w:t>
      </w:r>
      <w:r w:rsidR="009B5964">
        <w:t xml:space="preserve">inne </w:t>
      </w:r>
      <w:r w:rsidR="001259AF" w:rsidRPr="001259AF">
        <w:t>państwa członkowskie Unii Europejskiej</w:t>
      </w:r>
      <w:r w:rsidRPr="00F17D82">
        <w:t>.</w:t>
      </w:r>
    </w:p>
    <w:p w14:paraId="5CA9763E" w14:textId="77777777" w:rsidR="00A47218" w:rsidRPr="004C46B3" w:rsidRDefault="008E0CAC" w:rsidP="00F17D82">
      <w:pPr>
        <w:pStyle w:val="ZUSTzmustartykuempunktem"/>
      </w:pPr>
      <w:r>
        <w:t xml:space="preserve">9. </w:t>
      </w:r>
      <w:r w:rsidR="00E62ABC">
        <w:t xml:space="preserve">W przypadku gdy Komisja Europejska </w:t>
      </w:r>
      <w:r w:rsidR="00080E7B">
        <w:t xml:space="preserve">lub inne państwo członkowskie </w:t>
      </w:r>
      <w:r w:rsidR="00C92BA9">
        <w:t xml:space="preserve">Unii Europejskiej </w:t>
      </w:r>
      <w:r w:rsidR="00E62ABC">
        <w:t xml:space="preserve">poinformuje ministra właściwego do spraw transportu o konieczności </w:t>
      </w:r>
      <w:r w:rsidR="00D8305A">
        <w:t>dokonania</w:t>
      </w:r>
      <w:r w:rsidR="00E62ABC">
        <w:t xml:space="preserve"> zmian w </w:t>
      </w:r>
      <w:r w:rsidR="00D8305A">
        <w:t>autoryzowanej</w:t>
      </w:r>
      <w:r w:rsidR="00D8305A" w:rsidRPr="00D8305A">
        <w:t xml:space="preserve"> </w:t>
      </w:r>
      <w:r w:rsidR="00D8305A">
        <w:t>jednostce notyfikowanej</w:t>
      </w:r>
      <w:r w:rsidR="00D8305A" w:rsidRPr="00D8305A">
        <w:t xml:space="preserve"> </w:t>
      </w:r>
      <w:r w:rsidR="00E62ABC">
        <w:t xml:space="preserve">w celu zachowania przez nią statusu </w:t>
      </w:r>
      <w:r w:rsidR="00D8305A">
        <w:t xml:space="preserve">jednostki </w:t>
      </w:r>
      <w:r w:rsidR="00E62ABC">
        <w:t>notyfikowanej</w:t>
      </w:r>
      <w:r w:rsidR="00E62ABC" w:rsidRPr="00E62ABC">
        <w:t>,</w:t>
      </w:r>
      <w:r w:rsidR="00E62ABC">
        <w:t xml:space="preserve"> minister </w:t>
      </w:r>
      <w:r w:rsidR="001259AF">
        <w:t xml:space="preserve">zawiesza notyfikację i </w:t>
      </w:r>
      <w:r w:rsidR="00E62ABC">
        <w:t xml:space="preserve">wzywa jednostkę do </w:t>
      </w:r>
      <w:r w:rsidR="005B2FAF">
        <w:t xml:space="preserve">wdrożenia </w:t>
      </w:r>
      <w:r w:rsidR="001259AF">
        <w:t>działań naprawczych w oznaczonym terminie</w:t>
      </w:r>
      <w:r w:rsidR="005B2FAF">
        <w:t xml:space="preserve"> pod rygorem </w:t>
      </w:r>
      <w:r w:rsidR="001259AF" w:rsidRPr="001259AF">
        <w:t>cof</w:t>
      </w:r>
      <w:r w:rsidR="005B2FAF">
        <w:t>nięcia</w:t>
      </w:r>
      <w:r w:rsidR="001259AF" w:rsidRPr="001259AF">
        <w:t xml:space="preserve"> notyfikacj</w:t>
      </w:r>
      <w:r w:rsidR="005B2FAF">
        <w:t>i</w:t>
      </w:r>
      <w:r w:rsidR="009B5964" w:rsidRPr="009B5964">
        <w:t>, o czym niezwłocznie informuje Komisję Europejską oraz inne państwa członkowskie Unii Europejskiej</w:t>
      </w:r>
      <w:r w:rsidR="001259AF">
        <w:t>.</w:t>
      </w:r>
      <w:r w:rsidR="00BB21AD" w:rsidRPr="004C46B3">
        <w:t>”</w:t>
      </w:r>
      <w:r w:rsidR="00A47218" w:rsidRPr="004C46B3">
        <w:t>;</w:t>
      </w:r>
    </w:p>
    <w:p w14:paraId="6C2A20DB" w14:textId="77777777" w:rsidR="008D10D3" w:rsidRPr="00804BC7" w:rsidRDefault="00236AA5">
      <w:pPr>
        <w:pStyle w:val="PKTpunkt"/>
      </w:pPr>
      <w:r>
        <w:t>30</w:t>
      </w:r>
      <w:r w:rsidR="001618B2" w:rsidRPr="00804BC7">
        <w:t xml:space="preserve">) </w:t>
      </w:r>
      <w:r w:rsidR="00EA08DD" w:rsidRPr="00804BC7">
        <w:t xml:space="preserve">w </w:t>
      </w:r>
      <w:r w:rsidR="00EA082C">
        <w:t>art. 16x</w:t>
      </w:r>
      <w:r w:rsidR="001618B2" w:rsidRPr="00804BC7">
        <w:t>:</w:t>
      </w:r>
    </w:p>
    <w:p w14:paraId="273B66D3" w14:textId="77777777" w:rsidR="00C05F80" w:rsidRDefault="00C05F80" w:rsidP="00520C12">
      <w:pPr>
        <w:pStyle w:val="LITlitera"/>
      </w:pPr>
      <w:r>
        <w:t>a) ust. 1 otrzymuje brzmienie:</w:t>
      </w:r>
    </w:p>
    <w:p w14:paraId="2CE46A78" w14:textId="77777777" w:rsidR="00FA5006" w:rsidRDefault="00FE6B73" w:rsidP="00520C12">
      <w:pPr>
        <w:pStyle w:val="ZUSTzmustartykuempunktem"/>
      </w:pPr>
      <w:r w:rsidRPr="004C46B3">
        <w:t>„</w:t>
      </w:r>
      <w:r w:rsidR="00A47218" w:rsidRPr="004C46B3">
        <w:t xml:space="preserve">1. </w:t>
      </w:r>
      <w:r w:rsidR="00883103" w:rsidRPr="004C46B3">
        <w:t>S</w:t>
      </w:r>
      <w:r w:rsidR="00F04EC0" w:rsidRPr="004C46B3">
        <w:t>kładniki interoperacyjności</w:t>
      </w:r>
      <w:r w:rsidR="00A47218" w:rsidRPr="004C46B3">
        <w:t xml:space="preserve"> </w:t>
      </w:r>
      <w:r w:rsidR="00814978" w:rsidRPr="004C46B3">
        <w:t>EETS</w:t>
      </w:r>
      <w:r w:rsidR="00AF213D">
        <w:t xml:space="preserve"> </w:t>
      </w:r>
      <w:r w:rsidR="00F04EC0" w:rsidRPr="004C46B3">
        <w:t>spełnia</w:t>
      </w:r>
      <w:r w:rsidR="007811A8" w:rsidRPr="004C46B3">
        <w:t>ją</w:t>
      </w:r>
      <w:r w:rsidR="00F04EC0" w:rsidRPr="004C46B3">
        <w:t xml:space="preserve"> </w:t>
      </w:r>
      <w:r w:rsidR="004105B7" w:rsidRPr="004C46B3">
        <w:t xml:space="preserve">wymagania </w:t>
      </w:r>
      <w:r w:rsidR="00DC2C34" w:rsidRPr="004C46B3">
        <w:t>określone w</w:t>
      </w:r>
      <w:r w:rsidR="00FA5006">
        <w:t>:</w:t>
      </w:r>
    </w:p>
    <w:p w14:paraId="51D551D0" w14:textId="77777777" w:rsidR="00FA5006" w:rsidRDefault="00FA5006" w:rsidP="00DA4A6E">
      <w:pPr>
        <w:pStyle w:val="ZPKTzmpktartykuempunktem"/>
      </w:pPr>
      <w:r>
        <w:t>1)</w:t>
      </w:r>
      <w:r w:rsidR="00DC2C34" w:rsidRPr="004C46B3">
        <w:t xml:space="preserve"> </w:t>
      </w:r>
      <w:r w:rsidR="00743658">
        <w:t xml:space="preserve">niniejszej </w:t>
      </w:r>
      <w:r w:rsidR="006F369D">
        <w:t>ustawi</w:t>
      </w:r>
      <w:r>
        <w:t>e</w:t>
      </w:r>
      <w:r w:rsidR="00FF7581">
        <w:t>;</w:t>
      </w:r>
    </w:p>
    <w:p w14:paraId="7FB078B1" w14:textId="77777777" w:rsidR="00FA5006" w:rsidRDefault="00FA5006" w:rsidP="00DA4A6E">
      <w:pPr>
        <w:pStyle w:val="ZPKTzmpktartykuempunktem"/>
      </w:pPr>
      <w:r>
        <w:lastRenderedPageBreak/>
        <w:t xml:space="preserve">2) </w:t>
      </w:r>
      <w:r w:rsidR="00D85B9A" w:rsidRPr="004C46B3">
        <w:t>aktach wykonawczych</w:t>
      </w:r>
      <w:r w:rsidR="00173B5E" w:rsidRPr="00804BC7">
        <w:t xml:space="preserve"> wydanych przez Komisję Europejską na podstawie </w:t>
      </w:r>
      <w:r w:rsidR="00DC2C34" w:rsidRPr="004C46B3">
        <w:t xml:space="preserve">art. </w:t>
      </w:r>
      <w:r w:rsidR="00CF72C3" w:rsidRPr="004C46B3">
        <w:t>15</w:t>
      </w:r>
      <w:r w:rsidR="00DC2C34" w:rsidRPr="004C46B3">
        <w:t xml:space="preserve"> ust. </w:t>
      </w:r>
      <w:r w:rsidR="00A245E9" w:rsidRPr="004C46B3">
        <w:t xml:space="preserve">4-6 </w:t>
      </w:r>
      <w:r w:rsidR="00DC2C34" w:rsidRPr="004C46B3">
        <w:t xml:space="preserve">dyrektywy </w:t>
      </w:r>
      <w:r w:rsidR="00600D80" w:rsidRPr="00600D80">
        <w:t>2019/520</w:t>
      </w:r>
      <w:r w:rsidR="00FF7581">
        <w:t>;</w:t>
      </w:r>
    </w:p>
    <w:p w14:paraId="3013203A" w14:textId="77777777" w:rsidR="00FF7581" w:rsidRDefault="00FF7581" w:rsidP="00DA4A6E">
      <w:pPr>
        <w:pStyle w:val="ZPKTzmpktartykuempunktem"/>
      </w:pPr>
      <w:r>
        <w:t xml:space="preserve">3) </w:t>
      </w:r>
      <w:r w:rsidRPr="00FF7581">
        <w:t>dziale VI rozdziale 3 ustawy z dnia 16 lipca 2004 r. - Prawo telekomunikacyjne</w:t>
      </w:r>
      <w:r>
        <w:t xml:space="preserve"> - w przypadku urządzeń, o których mowa w art. 16l ust. 1.</w:t>
      </w:r>
      <w:r w:rsidRPr="00FF7581">
        <w:t>”</w:t>
      </w:r>
      <w:r>
        <w:t>,</w:t>
      </w:r>
    </w:p>
    <w:p w14:paraId="68C829B5" w14:textId="77777777" w:rsidR="00FF7581" w:rsidRDefault="00FF7581" w:rsidP="00DA4A6E">
      <w:pPr>
        <w:pStyle w:val="ZPKTzmpktartykuempunktem"/>
      </w:pPr>
      <w:r>
        <w:t>b) po ust. 1 dodaje się ust. 1a w brzmieniu:</w:t>
      </w:r>
    </w:p>
    <w:p w14:paraId="61F50062" w14:textId="77777777" w:rsidR="00FF7581" w:rsidRDefault="00FF7581" w:rsidP="00FF7581">
      <w:pPr>
        <w:pStyle w:val="ZUSTzmustartykuempunktem"/>
      </w:pPr>
      <w:r w:rsidRPr="00FF7581">
        <w:t>„</w:t>
      </w:r>
      <w:r>
        <w:t>1a. W</w:t>
      </w:r>
      <w:r w:rsidR="00FA5006" w:rsidRPr="00FA5006">
        <w:t xml:space="preserve"> zakresie nieuregulowanym w przepisach wymienionych w </w:t>
      </w:r>
      <w:r>
        <w:t>ust. 1</w:t>
      </w:r>
      <w:r w:rsidR="00FA5006" w:rsidRPr="00FA5006">
        <w:t>,</w:t>
      </w:r>
      <w:r>
        <w:t xml:space="preserve"> składniki interoperacyjności EETS spełniają</w:t>
      </w:r>
      <w:r w:rsidR="00FA5006" w:rsidRPr="00FA5006">
        <w:t xml:space="preserve"> wymagania w rozumieniu art. 4 pkt 28 ustawy z dnia 13 kwietnia 2016 r. o systemach oceny zgodności i nadzoru rynku</w:t>
      </w:r>
      <w:r w:rsidR="00520C12">
        <w:t>.</w:t>
      </w:r>
      <w:r w:rsidR="00520C12" w:rsidRPr="00520C12">
        <w:t>”</w:t>
      </w:r>
      <w:r w:rsidR="00C05F80">
        <w:t>,</w:t>
      </w:r>
    </w:p>
    <w:p w14:paraId="0F1CA491" w14:textId="77777777" w:rsidR="00C05F80" w:rsidRDefault="00FF7581" w:rsidP="00520C12">
      <w:pPr>
        <w:pStyle w:val="LITlitera"/>
      </w:pPr>
      <w:r>
        <w:t xml:space="preserve">c) </w:t>
      </w:r>
      <w:r w:rsidR="00C05F80">
        <w:t xml:space="preserve">w ust. 2 wyrazy </w:t>
      </w:r>
      <w:r w:rsidR="00C05F80" w:rsidRPr="00C05F80">
        <w:t>„załącznikiem IV do decyzji 2009/750/WE”</w:t>
      </w:r>
      <w:r w:rsidR="00C05F80">
        <w:t xml:space="preserve"> zastępuje się wyrazami </w:t>
      </w:r>
      <w:r w:rsidR="00C05F80" w:rsidRPr="00C05F80">
        <w:t>„</w:t>
      </w:r>
      <w:r w:rsidR="00C05F80">
        <w:t>procedurą określoną w akcie wykonawczym wydanym przez Komisję Europejską</w:t>
      </w:r>
      <w:r w:rsidR="00C05F80" w:rsidRPr="00C05F80">
        <w:t xml:space="preserve"> na podstawie art. 15 ust. 7 dyrektywy 2019/520”</w:t>
      </w:r>
      <w:r w:rsidR="00C05F80">
        <w:t>,</w:t>
      </w:r>
    </w:p>
    <w:p w14:paraId="58E216E8" w14:textId="77777777" w:rsidR="00520C12" w:rsidRDefault="00FF7581" w:rsidP="00520C12">
      <w:pPr>
        <w:pStyle w:val="LITlitera"/>
      </w:pPr>
      <w:r>
        <w:t>d</w:t>
      </w:r>
      <w:r w:rsidR="00520C12">
        <w:t xml:space="preserve">) w ust. 3 wyrazy </w:t>
      </w:r>
      <w:r w:rsidR="00520C12" w:rsidRPr="00520C12">
        <w:t>„pkt 3 załącznika IV do decyzji 2009/750/WE”</w:t>
      </w:r>
      <w:r w:rsidR="00520C12">
        <w:t xml:space="preserve"> zastępuje się wyrazami </w:t>
      </w:r>
      <w:r w:rsidR="00520C12" w:rsidRPr="00520C12">
        <w:t>„procedurą określoną w akcie wykonawczym wydanym przez Komisję Europejską na podstawie art. 15 ust. 7 dyrektywy 2019/520”,</w:t>
      </w:r>
    </w:p>
    <w:p w14:paraId="7495A003" w14:textId="77777777" w:rsidR="003E67A4" w:rsidRPr="004C46B3" w:rsidRDefault="00FF7581" w:rsidP="00520C12">
      <w:pPr>
        <w:pStyle w:val="LITlitera"/>
      </w:pPr>
      <w:r>
        <w:t>e</w:t>
      </w:r>
      <w:r w:rsidR="00520C12">
        <w:t xml:space="preserve">) w ust. 5 wyrazy </w:t>
      </w:r>
      <w:r w:rsidR="00520C12" w:rsidRPr="00520C12">
        <w:t>„załączniku V do decyzji 2009/750/WE”</w:t>
      </w:r>
      <w:r w:rsidR="00520C12">
        <w:t xml:space="preserve"> zastępuje się wyrazami </w:t>
      </w:r>
      <w:r w:rsidR="00520C12" w:rsidRPr="00520C12">
        <w:t>„</w:t>
      </w:r>
      <w:r w:rsidR="00D85B9A" w:rsidRPr="00804BC7">
        <w:t>akcie wykonawczym</w:t>
      </w:r>
      <w:r w:rsidR="00AF54C3" w:rsidRPr="00804BC7">
        <w:t xml:space="preserve"> wydanym przez Komisję Europejską na podstawie </w:t>
      </w:r>
      <w:r w:rsidR="00D75635" w:rsidRPr="00804BC7">
        <w:t xml:space="preserve">art. </w:t>
      </w:r>
      <w:r w:rsidR="00EA08DD" w:rsidRPr="00804BC7">
        <w:t>19</w:t>
      </w:r>
      <w:r w:rsidR="00D75635" w:rsidRPr="00804BC7">
        <w:t xml:space="preserve"> ust. 5 dyrektywy </w:t>
      </w:r>
      <w:r w:rsidR="00600D80" w:rsidRPr="00600D80">
        <w:t>2019/520</w:t>
      </w:r>
      <w:r w:rsidR="00520C12" w:rsidRPr="00520C12">
        <w:t>”,</w:t>
      </w:r>
    </w:p>
    <w:p w14:paraId="2B289C36" w14:textId="77777777" w:rsidR="00204821" w:rsidRDefault="00FF7581" w:rsidP="00520C12">
      <w:pPr>
        <w:pStyle w:val="LITlitera"/>
      </w:pPr>
      <w:r>
        <w:t>f</w:t>
      </w:r>
      <w:r w:rsidR="00520C12">
        <w:t xml:space="preserve">) </w:t>
      </w:r>
      <w:r w:rsidR="0067773E">
        <w:t>w ust. 6</w:t>
      </w:r>
      <w:r w:rsidR="00204821">
        <w:t>:</w:t>
      </w:r>
    </w:p>
    <w:p w14:paraId="4FFD86AD" w14:textId="77777777" w:rsidR="00204821" w:rsidRDefault="00204821" w:rsidP="00FB6B4F">
      <w:pPr>
        <w:pStyle w:val="TIRtiret"/>
      </w:pPr>
      <w:r w:rsidRPr="00204821">
        <w:t>–</w:t>
      </w:r>
      <w:r w:rsidR="0083583A" w:rsidRPr="00204821">
        <w:t xml:space="preserve"> </w:t>
      </w:r>
      <w:r>
        <w:t xml:space="preserve">w zdaniu pierwszym wyrazy </w:t>
      </w:r>
      <w:r w:rsidRPr="00204821">
        <w:t xml:space="preserve">„podmiotu pobierającego opłaty, o którym mowa w </w:t>
      </w:r>
      <w:r w:rsidRPr="00A162A0">
        <w:t>art. 13i ust. 2</w:t>
      </w:r>
      <w:r w:rsidR="00FB6B4F">
        <w:t>,</w:t>
      </w:r>
      <w:r w:rsidRPr="00204821">
        <w:t>”</w:t>
      </w:r>
      <w:r>
        <w:t xml:space="preserve"> zastępuje się wyrazami </w:t>
      </w:r>
      <w:r w:rsidRPr="00204821">
        <w:t>„</w:t>
      </w:r>
      <w:r>
        <w:t>krajowego podmiotu pobierającego opłaty na obszarze EETS</w:t>
      </w:r>
      <w:r w:rsidRPr="00204821">
        <w:t>”</w:t>
      </w:r>
      <w:r w:rsidR="00FB6B4F">
        <w:t>,</w:t>
      </w:r>
    </w:p>
    <w:p w14:paraId="4C248A7E" w14:textId="77777777" w:rsidR="0067773E" w:rsidRDefault="00204821" w:rsidP="00FB6B4F">
      <w:pPr>
        <w:pStyle w:val="TIRtiret"/>
      </w:pPr>
      <w:r w:rsidRPr="00204821">
        <w:t>–</w:t>
      </w:r>
      <w:r w:rsidR="0083583A" w:rsidRPr="00204821">
        <w:t xml:space="preserve"> </w:t>
      </w:r>
      <w:r w:rsidR="0067773E">
        <w:t xml:space="preserve">w zdaniu drugim wyrazy </w:t>
      </w:r>
      <w:r w:rsidR="0067773E" w:rsidRPr="0067773E">
        <w:t xml:space="preserve">„umowie, o której mowa w </w:t>
      </w:r>
      <w:r w:rsidR="0067773E" w:rsidRPr="00F0541F">
        <w:t>art. 16e ust. 1 pkt 1</w:t>
      </w:r>
      <w:r w:rsidR="0067773E" w:rsidRPr="0067773E">
        <w:t xml:space="preserve"> albo </w:t>
      </w:r>
      <w:r w:rsidR="0067773E" w:rsidRPr="00F0541F">
        <w:t>art. 16h pkt 1</w:t>
      </w:r>
      <w:r w:rsidR="009B5964">
        <w:t>,</w:t>
      </w:r>
      <w:r w:rsidR="0067773E" w:rsidRPr="0067773E">
        <w:t>”</w:t>
      </w:r>
      <w:r w:rsidR="0067773E">
        <w:t xml:space="preserve"> zastępuje się wyrazami </w:t>
      </w:r>
      <w:r w:rsidR="0067773E" w:rsidRPr="0067773E">
        <w:t>„</w:t>
      </w:r>
      <w:r w:rsidR="0067773E">
        <w:t>umowie dotyczącej obszaru EETS</w:t>
      </w:r>
      <w:r w:rsidR="0067773E" w:rsidRPr="0067773E">
        <w:t>”,</w:t>
      </w:r>
    </w:p>
    <w:p w14:paraId="30E1CFFA" w14:textId="77777777" w:rsidR="00FA2DDA" w:rsidRDefault="0067773E" w:rsidP="00520C12">
      <w:pPr>
        <w:pStyle w:val="LITlitera"/>
      </w:pPr>
      <w:r>
        <w:t xml:space="preserve">g) </w:t>
      </w:r>
      <w:r w:rsidR="00520C12">
        <w:t>dodaje się ust. 7 i 8 w brzmieniu:</w:t>
      </w:r>
    </w:p>
    <w:p w14:paraId="61F4793E" w14:textId="77777777" w:rsidR="00FA2DDA" w:rsidRDefault="00520C12" w:rsidP="00FA2DDA">
      <w:pPr>
        <w:pStyle w:val="ZUSTzmustartykuempunktem"/>
      </w:pPr>
      <w:r w:rsidRPr="00520C12">
        <w:t>„</w:t>
      </w:r>
      <w:r w:rsidR="00FA2DDA">
        <w:t xml:space="preserve">7. </w:t>
      </w:r>
      <w:r w:rsidR="00FA2DDA" w:rsidRPr="00FA2DDA">
        <w:t xml:space="preserve">Domniemywa się, że </w:t>
      </w:r>
      <w:r w:rsidR="00FA2DDA">
        <w:t>składniki interoperacyjności EETS, na których</w:t>
      </w:r>
      <w:r w:rsidR="00FA2DDA" w:rsidRPr="00FA2DDA">
        <w:t xml:space="preserve"> umieszczono oznakowanie CE</w:t>
      </w:r>
      <w:r w:rsidR="00FA2DDA">
        <w:t xml:space="preserve"> albo deklarację zgodności ze specyfikacjami lub deklarację przydatności do stosowania</w:t>
      </w:r>
      <w:r w:rsidR="00A03FFD">
        <w:t xml:space="preserve"> w EETS</w:t>
      </w:r>
      <w:r w:rsidR="009235EC">
        <w:t>,</w:t>
      </w:r>
      <w:r w:rsidR="00FA2DDA" w:rsidRPr="00FA2DDA">
        <w:t xml:space="preserve"> </w:t>
      </w:r>
      <w:r w:rsidR="00FA2DDA">
        <w:t>są zgodne</w:t>
      </w:r>
      <w:r w:rsidR="00FA2DDA" w:rsidRPr="00FA2DDA">
        <w:t xml:space="preserve"> z wymaganiami określonymi w</w:t>
      </w:r>
      <w:r w:rsidR="00FA2DDA">
        <w:t xml:space="preserve"> </w:t>
      </w:r>
      <w:r w:rsidR="009235EC">
        <w:t>ust. 1 i 1a</w:t>
      </w:r>
      <w:r w:rsidR="00FA2DDA" w:rsidRPr="00FA2DDA">
        <w:t>.</w:t>
      </w:r>
      <w:r w:rsidR="00FA2DDA">
        <w:t xml:space="preserve"> </w:t>
      </w:r>
    </w:p>
    <w:p w14:paraId="7ADC2E0A" w14:textId="59D353E5" w:rsidR="00FA2DDA" w:rsidRPr="004C46B3" w:rsidRDefault="00FA2DDA" w:rsidP="00520C12">
      <w:pPr>
        <w:pStyle w:val="ZUSTzmustartykuempunktem"/>
      </w:pPr>
      <w:r>
        <w:t xml:space="preserve">8. </w:t>
      </w:r>
      <w:r w:rsidR="00D8275F">
        <w:t>P</w:t>
      </w:r>
      <w:r>
        <w:t>odmioty pobierające opłaty</w:t>
      </w:r>
      <w:r w:rsidR="008A5796">
        <w:t xml:space="preserve"> na obszarach EETS </w:t>
      </w:r>
      <w:r>
        <w:t>oraz organy</w:t>
      </w:r>
      <w:r w:rsidRPr="00FA2DDA">
        <w:t xml:space="preserve"> nadzoru rynku</w:t>
      </w:r>
      <w:r>
        <w:t xml:space="preserve">, o których mowa w art. 58 ust. 1 ustawy z dnia </w:t>
      </w:r>
      <w:r w:rsidR="009B5964" w:rsidRPr="009B5964">
        <w:t xml:space="preserve">13 kwietnia 2016 r. </w:t>
      </w:r>
      <w:r>
        <w:t>o systemie oceny zgodności i nadzoru rynku</w:t>
      </w:r>
      <w:r w:rsidR="005110DB">
        <w:t>,</w:t>
      </w:r>
      <w:r>
        <w:t xml:space="preserve"> nie zabraniają, nie ograniczają ani nie utrudniają wprowadzania do obrotów składników interoperacyjności</w:t>
      </w:r>
      <w:r w:rsidR="009235EC">
        <w:t xml:space="preserve"> EETS</w:t>
      </w:r>
      <w:r w:rsidR="008A5796">
        <w:t xml:space="preserve">, </w:t>
      </w:r>
      <w:r w:rsidR="008A5796" w:rsidRPr="008A5796">
        <w:t xml:space="preserve">na których umieszczono </w:t>
      </w:r>
      <w:r w:rsidR="008A5796" w:rsidRPr="008A5796">
        <w:lastRenderedPageBreak/>
        <w:t>oznakowanie CE albo deklarację zgodności ze specyfikacjami lub deklarację przydatności do stosowania</w:t>
      </w:r>
      <w:r w:rsidR="00A03FFD">
        <w:t xml:space="preserve"> w EETS</w:t>
      </w:r>
      <w:r>
        <w:t>.</w:t>
      </w:r>
      <w:r w:rsidR="00520C12" w:rsidRPr="00520C12">
        <w:t>”</w:t>
      </w:r>
      <w:r w:rsidR="00520C12">
        <w:t>.</w:t>
      </w:r>
    </w:p>
    <w:p w14:paraId="6BDF32C3" w14:textId="77777777" w:rsidR="00A049CD" w:rsidRPr="004C46B3" w:rsidRDefault="00DB0480">
      <w:pPr>
        <w:pStyle w:val="PKTpunkt"/>
      </w:pPr>
      <w:r w:rsidRPr="004C46B3">
        <w:t>3</w:t>
      </w:r>
      <w:r w:rsidR="00236AA5">
        <w:t>1</w:t>
      </w:r>
      <w:r w:rsidR="008D10D3" w:rsidRPr="004C46B3">
        <w:t>)</w:t>
      </w:r>
      <w:r w:rsidR="00A049CD" w:rsidRPr="004C46B3">
        <w:t xml:space="preserve"> po art. 16x dodaje się art. 16xa</w:t>
      </w:r>
      <w:r w:rsidR="00E7741B">
        <w:t xml:space="preserve"> i art. </w:t>
      </w:r>
      <w:r w:rsidR="00264BF0" w:rsidRPr="004C46B3">
        <w:t>16x</w:t>
      </w:r>
      <w:r w:rsidR="00E7741B">
        <w:t>b</w:t>
      </w:r>
      <w:r w:rsidR="00A049CD" w:rsidRPr="004C46B3">
        <w:t xml:space="preserve"> w brzmieniu:</w:t>
      </w:r>
    </w:p>
    <w:p w14:paraId="6CAB49DD" w14:textId="77777777" w:rsidR="00EB1FB5" w:rsidRDefault="00A049CD">
      <w:pPr>
        <w:pStyle w:val="ZARTzmartartykuempunktem"/>
        <w:rPr>
          <w:rStyle w:val="PKpogrubieniekursywa"/>
          <w:bCs/>
        </w:rPr>
      </w:pPr>
      <w:r w:rsidRPr="00384199">
        <w:rPr>
          <w:rStyle w:val="PKpogrubieniekursywa"/>
          <w:b w:val="0"/>
          <w:i w:val="0"/>
        </w:rPr>
        <w:t>„</w:t>
      </w:r>
      <w:r w:rsidR="00047D6E" w:rsidRPr="00384199">
        <w:rPr>
          <w:rStyle w:val="PKpogrubieniekursywa"/>
          <w:b w:val="0"/>
          <w:i w:val="0"/>
        </w:rPr>
        <w:t>Art. 16x</w:t>
      </w:r>
      <w:r w:rsidR="00E7741B" w:rsidRPr="00384199">
        <w:rPr>
          <w:rStyle w:val="PKpogrubieniekursywa"/>
          <w:b w:val="0"/>
          <w:i w:val="0"/>
        </w:rPr>
        <w:t>a</w:t>
      </w:r>
      <w:r w:rsidR="00047D6E" w:rsidRPr="00384199">
        <w:rPr>
          <w:rStyle w:val="PKpogrubieniekursywa"/>
          <w:b w:val="0"/>
          <w:i w:val="0"/>
        </w:rPr>
        <w:t xml:space="preserve">. </w:t>
      </w:r>
      <w:r w:rsidR="00135998" w:rsidRPr="00384199">
        <w:rPr>
          <w:rStyle w:val="PKpogrubieniekursywa"/>
          <w:b w:val="0"/>
          <w:i w:val="0"/>
        </w:rPr>
        <w:t xml:space="preserve">1. </w:t>
      </w:r>
      <w:r w:rsidR="00EB1FB5" w:rsidRPr="003952D2">
        <w:rPr>
          <w:rStyle w:val="PKpogrubieniekursywa"/>
          <w:b w:val="0"/>
          <w:i w:val="0"/>
        </w:rPr>
        <w:t>Procedura akredytacyjna</w:t>
      </w:r>
      <w:r w:rsidR="00EB1FB5">
        <w:rPr>
          <w:rStyle w:val="PKpogrubieniekursywa"/>
        </w:rPr>
        <w:t xml:space="preserve"> </w:t>
      </w:r>
      <w:r w:rsidR="00EB1FB5" w:rsidRPr="003952D2">
        <w:rPr>
          <w:rStyle w:val="PKpogrubieniekursywa"/>
          <w:b w:val="0"/>
          <w:i w:val="0"/>
        </w:rPr>
        <w:t>jest przeprowadzana:</w:t>
      </w:r>
    </w:p>
    <w:p w14:paraId="023D9A33" w14:textId="77777777" w:rsidR="00EB1FB5" w:rsidRDefault="00EB1FB5" w:rsidP="003952D2">
      <w:pPr>
        <w:pStyle w:val="ZPKTzmpktartykuempunktem"/>
      </w:pPr>
      <w:r w:rsidRPr="00235247">
        <w:rPr>
          <w:rStyle w:val="PKpogrubieniekursywa"/>
          <w:b w:val="0"/>
          <w:i w:val="0"/>
        </w:rPr>
        <w:t xml:space="preserve">1) przed zawarciem </w:t>
      </w:r>
      <w:r w:rsidRPr="00235247">
        <w:t>umowy dotyczącej obszaru EETS na warunkach określonych w odrębnej umowie zawieranej przez dostawcę EETS z krajowym podmiotem pobierającym opłaty na obszarze EETS</w:t>
      </w:r>
      <w:r>
        <w:t>, albo</w:t>
      </w:r>
    </w:p>
    <w:p w14:paraId="10515432" w14:textId="77777777" w:rsidR="00EB1FB5" w:rsidRDefault="00EB1FB5" w:rsidP="003952D2">
      <w:pPr>
        <w:pStyle w:val="ZPKTzmpktartykuempunktem"/>
      </w:pPr>
      <w:r>
        <w:t xml:space="preserve">2) </w:t>
      </w:r>
      <w:r w:rsidR="00384199">
        <w:t xml:space="preserve">po zawarciu umowy dotyczącej obszaru EETS </w:t>
      </w:r>
      <w:r w:rsidR="00C50777">
        <w:t>na warunkach określonych w tej umowie.</w:t>
      </w:r>
    </w:p>
    <w:p w14:paraId="1B17C874" w14:textId="77777777" w:rsidR="00C50777" w:rsidRDefault="00C50777" w:rsidP="003952D2">
      <w:pPr>
        <w:pStyle w:val="ZUSTzmustartykuempunktem"/>
      </w:pPr>
      <w:r w:rsidRPr="001D0142">
        <w:t>2. W przypadku, o którym mowa w ust. 1 pkt 1, umowa dotycząca obszaru EETS może być zawarta pod warunkiem zakończenia procedury akredytacyjnej wynikiem</w:t>
      </w:r>
      <w:r>
        <w:t xml:space="preserve"> pozytywnym</w:t>
      </w:r>
      <w:r w:rsidRPr="001D0142">
        <w:t>.</w:t>
      </w:r>
    </w:p>
    <w:p w14:paraId="7A71BCCA" w14:textId="77777777" w:rsidR="00C50777" w:rsidRPr="00235247" w:rsidRDefault="00C50777" w:rsidP="003952D2">
      <w:pPr>
        <w:pStyle w:val="ZUSTzmustartykuempunktem"/>
        <w:rPr>
          <w:rStyle w:val="PKpogrubieniekursywa"/>
          <w:b w:val="0"/>
          <w:i w:val="0"/>
        </w:rPr>
      </w:pPr>
      <w:r>
        <w:t xml:space="preserve">3. W przypadku, o którym mowa w ust. 1 pkt 2, zakończenie procedury akredytacyjnej wynikiem negatywnym skutkuje wygaśnięciem </w:t>
      </w:r>
      <w:r w:rsidR="00E92D42">
        <w:t xml:space="preserve">z mocy prawa </w:t>
      </w:r>
      <w:r>
        <w:t xml:space="preserve">umowy dotyczącej </w:t>
      </w:r>
      <w:r w:rsidR="00E92D42">
        <w:t>obszaru EETS.</w:t>
      </w:r>
    </w:p>
    <w:p w14:paraId="43FB8735" w14:textId="31020EC0" w:rsidR="005E4001" w:rsidRDefault="00E92D42" w:rsidP="004E3554">
      <w:pPr>
        <w:pStyle w:val="ZARTzmartartykuempunktem"/>
      </w:pPr>
      <w:r>
        <w:t>4</w:t>
      </w:r>
      <w:r w:rsidR="00A80112">
        <w:t xml:space="preserve">. </w:t>
      </w:r>
      <w:r w:rsidR="008A5796">
        <w:t>Krajowy p</w:t>
      </w:r>
      <w:r w:rsidR="00A80112">
        <w:t xml:space="preserve">odmiot pobierający opłaty na obszarze EETS ustala </w:t>
      </w:r>
      <w:r w:rsidR="004E3554">
        <w:t xml:space="preserve">jedną </w:t>
      </w:r>
      <w:r w:rsidR="00A80112">
        <w:t xml:space="preserve">procedurę </w:t>
      </w:r>
      <w:r w:rsidR="00235247">
        <w:t xml:space="preserve">akredytacyjną </w:t>
      </w:r>
      <w:r w:rsidR="004E3554">
        <w:t xml:space="preserve">dla </w:t>
      </w:r>
      <w:r w:rsidR="00C924B0">
        <w:t xml:space="preserve">wszystkich </w:t>
      </w:r>
      <w:r w:rsidR="004E3554">
        <w:t>dostawców EETS</w:t>
      </w:r>
      <w:r w:rsidR="00AC4917">
        <w:t xml:space="preserve"> i </w:t>
      </w:r>
      <w:r w:rsidR="00847528">
        <w:t>koordynuje</w:t>
      </w:r>
      <w:r w:rsidR="00AC4917">
        <w:t xml:space="preserve"> jej przeprowadzenie</w:t>
      </w:r>
      <w:r w:rsidR="00A80112">
        <w:t xml:space="preserve">, </w:t>
      </w:r>
      <w:r w:rsidR="004E3554">
        <w:t>mając na względzie</w:t>
      </w:r>
      <w:r w:rsidR="005E4001">
        <w:t>:</w:t>
      </w:r>
    </w:p>
    <w:p w14:paraId="237ECD67" w14:textId="77777777" w:rsidR="005E4001" w:rsidRDefault="005E4001" w:rsidP="005E4001">
      <w:pPr>
        <w:pStyle w:val="ZPKTzmpktartykuempunktem"/>
      </w:pPr>
      <w:r>
        <w:t>1)</w:t>
      </w:r>
      <w:r w:rsidRPr="005E4001">
        <w:t xml:space="preserve"> </w:t>
      </w:r>
      <w:r w:rsidR="00505045" w:rsidRPr="005E4001">
        <w:t>konieczność niedyskryminacyjnego traktowania dostawców EETS;</w:t>
      </w:r>
    </w:p>
    <w:p w14:paraId="529AB764" w14:textId="36FCB417" w:rsidR="00A80112" w:rsidRDefault="005E4001" w:rsidP="005E4001">
      <w:pPr>
        <w:pStyle w:val="ZPKTzmpktartykuempunktem"/>
      </w:pPr>
      <w:r>
        <w:t xml:space="preserve">2) </w:t>
      </w:r>
      <w:r w:rsidR="00A80112">
        <w:t xml:space="preserve"> przepis</w:t>
      </w:r>
      <w:r w:rsidR="004E3554">
        <w:t>y</w:t>
      </w:r>
      <w:r w:rsidR="00A80112">
        <w:t xml:space="preserve"> aktu wykonawczego wydanego przez Komisję Europejską na podstawie art. 6 ust. 9 dyrektywy 2019/520 w zakresie, w </w:t>
      </w:r>
      <w:r w:rsidR="00FB6B4F">
        <w:t>jakim</w:t>
      </w:r>
      <w:r w:rsidR="00A80112">
        <w:t xml:space="preserve"> akt ten określa procedurę </w:t>
      </w:r>
      <w:r w:rsidR="00235247">
        <w:t xml:space="preserve">akredytacyjną </w:t>
      </w:r>
      <w:r w:rsidR="00A80112">
        <w:t>dostawców EETS.</w:t>
      </w:r>
    </w:p>
    <w:p w14:paraId="147A6267" w14:textId="20ADE9AF" w:rsidR="004E3554" w:rsidRPr="004E3554" w:rsidRDefault="00E92D42" w:rsidP="001F7858">
      <w:pPr>
        <w:pStyle w:val="ZUSTzmustartykuempunktem"/>
      </w:pPr>
      <w:r>
        <w:t>5</w:t>
      </w:r>
      <w:r w:rsidR="00A80112">
        <w:t xml:space="preserve">. </w:t>
      </w:r>
      <w:r w:rsidR="004E3554" w:rsidRPr="004E3554">
        <w:t xml:space="preserve">W przypadku gdy podmiot pobierający opłaty, o których mowa w art. 13 ust. 1 pkt 3 i ust. 2, lub opłaty za przejazd autostradą, o których mowa w ustawie z dnia 27 października 1994 r. o autostradach płatnych oraz o Krajowym Funduszu Drogowym, planuje wdrożyć elektroniczny system poboru tych opłat </w:t>
      </w:r>
      <w:r w:rsidR="00CE4BBC">
        <w:t>wykorzystujący co najmniej jedną z technologii wymienionych w art</w:t>
      </w:r>
      <w:r w:rsidR="00CE1E03">
        <w:t>. 4</w:t>
      </w:r>
      <w:r w:rsidR="00CE4BBC">
        <w:t xml:space="preserve"> pkt 42</w:t>
      </w:r>
      <w:r w:rsidR="004E3554" w:rsidRPr="004E3554">
        <w:t>, podmiot ten, niezwłocznie po rozpoczęciu prac nad wdrożeniem tego systemu, zamieszcza na swojej stronie internetowej</w:t>
      </w:r>
      <w:r w:rsidR="00514223">
        <w:t xml:space="preserve"> </w:t>
      </w:r>
      <w:r w:rsidR="004E3554" w:rsidRPr="004E3554">
        <w:t>informację o obszarze EETS</w:t>
      </w:r>
      <w:r w:rsidR="00514223">
        <w:t xml:space="preserve">. </w:t>
      </w:r>
      <w:r w:rsidR="00CE4BBC">
        <w:t>W takim przypadku i</w:t>
      </w:r>
      <w:r w:rsidR="00514223">
        <w:t xml:space="preserve">nformacja o obszarze EETS zawiera, oprócz elementów określonych w </w:t>
      </w:r>
      <w:r w:rsidR="008A5796" w:rsidRPr="008A5796">
        <w:t>art. 16o ust. 1 pkt 4 lit. c</w:t>
      </w:r>
      <w:r w:rsidR="008A5796">
        <w:t>:</w:t>
      </w:r>
    </w:p>
    <w:p w14:paraId="361DD28D" w14:textId="77777777" w:rsidR="004E3554" w:rsidRPr="004E3554" w:rsidRDefault="00514223" w:rsidP="001F7858">
      <w:pPr>
        <w:pStyle w:val="ZPKTzmpktartykuempunktem"/>
      </w:pPr>
      <w:r>
        <w:t>1</w:t>
      </w:r>
      <w:r w:rsidR="004E3554" w:rsidRPr="004E3554">
        <w:t xml:space="preserve">) informację o planowanym terminie wdrożenia </w:t>
      </w:r>
      <w:r w:rsidR="004E3554">
        <w:t xml:space="preserve">elektronicznego </w:t>
      </w:r>
      <w:r w:rsidR="004E3554" w:rsidRPr="004E3554">
        <w:t>systemu poboru opłat;</w:t>
      </w:r>
    </w:p>
    <w:p w14:paraId="3123297D" w14:textId="265BD297" w:rsidR="004E3554" w:rsidRPr="004E3554" w:rsidRDefault="00514223" w:rsidP="001F7858">
      <w:pPr>
        <w:pStyle w:val="ZPKTzmpktartykuempunktem"/>
      </w:pPr>
      <w:r>
        <w:t>2</w:t>
      </w:r>
      <w:r w:rsidR="004E3554" w:rsidRPr="004E3554">
        <w:t xml:space="preserve">) szczegółowy harmonogram przeprowadzenia </w:t>
      </w:r>
      <w:r w:rsidR="00E84EA9">
        <w:t xml:space="preserve">ponownej </w:t>
      </w:r>
      <w:r w:rsidR="004E3554">
        <w:t>procedury</w:t>
      </w:r>
      <w:r w:rsidR="00235247">
        <w:t xml:space="preserve"> akredytacyjnej </w:t>
      </w:r>
      <w:r w:rsidR="004E3554" w:rsidRPr="004E3554">
        <w:t>.</w:t>
      </w:r>
    </w:p>
    <w:p w14:paraId="2CFB7814" w14:textId="2DAD5B8E" w:rsidR="004E3554" w:rsidRDefault="00E92D42" w:rsidP="001F7858">
      <w:pPr>
        <w:pStyle w:val="ZUSTzmustartykuempunktem"/>
      </w:pPr>
      <w:r>
        <w:lastRenderedPageBreak/>
        <w:t>6</w:t>
      </w:r>
      <w:r w:rsidR="004E3554" w:rsidRPr="004E3554">
        <w:t xml:space="preserve">. Ustalając i aktualizując harmonogram </w:t>
      </w:r>
      <w:r w:rsidR="004E3554" w:rsidRPr="004159AA">
        <w:t xml:space="preserve">przeprowadzenia procedury </w:t>
      </w:r>
      <w:r w:rsidR="00235247">
        <w:t xml:space="preserve">akredytacyjnej </w:t>
      </w:r>
      <w:r w:rsidR="004E3554">
        <w:t xml:space="preserve">podmiot pobierający opłaty </w:t>
      </w:r>
      <w:r w:rsidR="00140BC3">
        <w:t xml:space="preserve">określa poszczególne czynności </w:t>
      </w:r>
      <w:r w:rsidR="004159AA">
        <w:t xml:space="preserve">tej </w:t>
      </w:r>
      <w:r w:rsidR="00140BC3">
        <w:t>procedury i terminy ich przeprowadzenia w taki sposób by procedura ta mogła się zakończyć nie później niż na miesiąc przed dniem wdrożeni</w:t>
      </w:r>
      <w:r w:rsidR="00845551">
        <w:t>a</w:t>
      </w:r>
      <w:r w:rsidR="00140BC3">
        <w:t xml:space="preserve"> elektronicznego systemu poboru opłat</w:t>
      </w:r>
      <w:r w:rsidR="004E3554" w:rsidRPr="004E3554">
        <w:t>.</w:t>
      </w:r>
    </w:p>
    <w:p w14:paraId="463A5EAC" w14:textId="46137300" w:rsidR="007B7C40" w:rsidRPr="007B7C40" w:rsidRDefault="00E92D42" w:rsidP="007B7C40">
      <w:pPr>
        <w:pStyle w:val="ZARTzmartartykuempunktem"/>
      </w:pPr>
      <w:r>
        <w:t>7</w:t>
      </w:r>
      <w:r w:rsidR="007B7C40" w:rsidRPr="007B7C40">
        <w:t xml:space="preserve">. </w:t>
      </w:r>
      <w:r w:rsidR="008A5796">
        <w:t>P</w:t>
      </w:r>
      <w:r w:rsidR="007B7C40">
        <w:t>odmiot pobierający</w:t>
      </w:r>
      <w:r w:rsidR="007B7C40" w:rsidRPr="007B7C40">
        <w:t xml:space="preserve"> opłaty</w:t>
      </w:r>
      <w:r w:rsidR="007B7C40">
        <w:t xml:space="preserve"> podejmuje</w:t>
      </w:r>
      <w:r w:rsidR="007B7C40" w:rsidRPr="007B7C40">
        <w:t xml:space="preserve"> niezbędne czynności w celu zakończenia procedury </w:t>
      </w:r>
      <w:r w:rsidR="00F53786">
        <w:t xml:space="preserve">akredytacyjnej </w:t>
      </w:r>
      <w:r w:rsidR="007B7C40" w:rsidRPr="007B7C40">
        <w:t>w terminie określonym w harmonogramie</w:t>
      </w:r>
      <w:r w:rsidR="007B7C40">
        <w:t xml:space="preserve"> </w:t>
      </w:r>
      <w:r w:rsidR="004E3554" w:rsidRPr="007B7C40">
        <w:t xml:space="preserve">przeprowadzenia </w:t>
      </w:r>
      <w:r w:rsidR="007B7C40">
        <w:t>tej procedury</w:t>
      </w:r>
      <w:r w:rsidR="007B7C40" w:rsidRPr="007B7C40">
        <w:t>.</w:t>
      </w:r>
    </w:p>
    <w:p w14:paraId="484ECA4B" w14:textId="60F585C5" w:rsidR="007B7C40" w:rsidRPr="007B7C40" w:rsidRDefault="00E92D42" w:rsidP="000C1C39">
      <w:pPr>
        <w:pStyle w:val="ZARTzmartartykuempunktem"/>
      </w:pPr>
      <w:r>
        <w:t>8</w:t>
      </w:r>
      <w:r w:rsidR="007B7C40" w:rsidRPr="007B7C40">
        <w:t xml:space="preserve">. </w:t>
      </w:r>
      <w:r w:rsidR="008A5796">
        <w:t>P</w:t>
      </w:r>
      <w:r w:rsidR="007B7C40" w:rsidRPr="007B7C40">
        <w:t xml:space="preserve">odmiot pobierający opłaty nie odpowiada za </w:t>
      </w:r>
      <w:r w:rsidR="007B7C40">
        <w:t>zwłokę lub opóźnienie</w:t>
      </w:r>
      <w:r w:rsidR="007B7C40" w:rsidRPr="007B7C40">
        <w:t xml:space="preserve"> w realizacji  harmonogramu </w:t>
      </w:r>
      <w:r w:rsidR="004E3554" w:rsidRPr="007B7C40">
        <w:t>przeprowadzenia procedury</w:t>
      </w:r>
      <w:r w:rsidR="00F53786">
        <w:t xml:space="preserve"> akredytacyjnej</w:t>
      </w:r>
      <w:r w:rsidR="007B7C40">
        <w:t xml:space="preserve">, w tym </w:t>
      </w:r>
      <w:r w:rsidR="007B7C40" w:rsidRPr="007B7C40">
        <w:t>przekroczenie terminu</w:t>
      </w:r>
      <w:r w:rsidR="007B7C40">
        <w:t xml:space="preserve"> określonego zgodnie z ust. </w:t>
      </w:r>
      <w:r>
        <w:t>7</w:t>
      </w:r>
      <w:r w:rsidR="007B7C40" w:rsidRPr="007B7C40">
        <w:t xml:space="preserve">, </w:t>
      </w:r>
      <w:r w:rsidR="007B7C40">
        <w:t xml:space="preserve">jeśli </w:t>
      </w:r>
      <w:r w:rsidR="007B7C40" w:rsidRPr="007B7C40">
        <w:t xml:space="preserve">wynika </w:t>
      </w:r>
      <w:r w:rsidR="007B7C40">
        <w:t>to z okoliczności, na które nie miał</w:t>
      </w:r>
      <w:r w:rsidR="007B7C40" w:rsidRPr="007B7C40">
        <w:t xml:space="preserve"> wpływu, </w:t>
      </w:r>
      <w:r w:rsidR="007B7C40">
        <w:t>ta</w:t>
      </w:r>
      <w:r w:rsidR="003F1C74">
        <w:t>kich jak działanie siły wyższej oraz</w:t>
      </w:r>
      <w:r w:rsidR="007B7C40" w:rsidRPr="007B7C40">
        <w:t xml:space="preserve"> </w:t>
      </w:r>
      <w:r w:rsidR="007B7C40">
        <w:t>nieprawidłowe działania</w:t>
      </w:r>
      <w:r w:rsidR="007B7C40" w:rsidRPr="007B7C40">
        <w:t xml:space="preserve"> dostawcy EETS </w:t>
      </w:r>
      <w:r w:rsidR="003F1C74">
        <w:t>lub zaniechanie</w:t>
      </w:r>
      <w:r w:rsidR="007B7C40">
        <w:t xml:space="preserve"> tego dostawcy</w:t>
      </w:r>
      <w:r w:rsidR="007B7C40" w:rsidRPr="007B7C40">
        <w:t>.</w:t>
      </w:r>
    </w:p>
    <w:p w14:paraId="11B388F9" w14:textId="2130F931" w:rsidR="00140BC3" w:rsidRDefault="00E92D42" w:rsidP="001F7858">
      <w:pPr>
        <w:pStyle w:val="ZARTzmartartykuempunktem"/>
      </w:pPr>
      <w:r>
        <w:t>9</w:t>
      </w:r>
      <w:r w:rsidR="004E3554" w:rsidRPr="004E3554">
        <w:t xml:space="preserve">. W przypadku </w:t>
      </w:r>
      <w:r w:rsidR="008A5796">
        <w:t xml:space="preserve">gdy krajowy podmiot pobierający opłaty na obszarze EETS </w:t>
      </w:r>
      <w:r w:rsidR="004E3554" w:rsidRPr="004E3554">
        <w:t>planuje wdrożyć istotne zmiany w stosowanym przez niego elektronicznym systemie poboru opłat</w:t>
      </w:r>
      <w:r w:rsidR="00140BC3">
        <w:t xml:space="preserve">, </w:t>
      </w:r>
      <w:r w:rsidR="004159AA" w:rsidRPr="004159AA">
        <w:t>wymaga</w:t>
      </w:r>
      <w:r w:rsidR="004159AA">
        <w:t>jące</w:t>
      </w:r>
      <w:r w:rsidR="004159AA" w:rsidRPr="004159AA">
        <w:t xml:space="preserve"> od dostawców EETS zmodyfikowania używanych przez nich składników interoperacyjności EETS, na skutek czego konieczne jest ponowne przeprowadzenie </w:t>
      </w:r>
      <w:r w:rsidR="004159AA">
        <w:t xml:space="preserve">procedury akredytacyjnej, </w:t>
      </w:r>
      <w:r w:rsidR="00140BC3">
        <w:t>podmiot ten,</w:t>
      </w:r>
      <w:r w:rsidR="00140BC3" w:rsidRPr="00140BC3">
        <w:t xml:space="preserve"> niezwłocznie po rozpoczęciu prac nad wdrożeniem te</w:t>
      </w:r>
      <w:r w:rsidR="00140BC3">
        <w:t>j</w:t>
      </w:r>
      <w:r w:rsidR="00140BC3" w:rsidRPr="00140BC3">
        <w:t xml:space="preserve"> </w:t>
      </w:r>
      <w:r w:rsidR="00140BC3">
        <w:t>zmiany</w:t>
      </w:r>
      <w:r w:rsidR="004A0FBF">
        <w:t xml:space="preserve"> </w:t>
      </w:r>
      <w:r w:rsidR="00140BC3">
        <w:t>dokonuje aktualizacji informacji o obszarze EETS poprzez</w:t>
      </w:r>
      <w:r w:rsidR="004A0FBF">
        <w:t xml:space="preserve"> zamieszczenie w niej:</w:t>
      </w:r>
    </w:p>
    <w:p w14:paraId="2F9A7740" w14:textId="77777777" w:rsidR="004E3554" w:rsidRPr="004A0FBF" w:rsidRDefault="004A0FBF" w:rsidP="001F7858">
      <w:pPr>
        <w:pStyle w:val="ZPKTzmpktartykuempunktem"/>
      </w:pPr>
      <w:r>
        <w:t>1) informacji</w:t>
      </w:r>
      <w:r w:rsidR="004E3554" w:rsidRPr="004A0FBF">
        <w:t xml:space="preserve"> o planowanym terminie wdrożenia </w:t>
      </w:r>
      <w:r>
        <w:t xml:space="preserve">istotnej zmiany </w:t>
      </w:r>
      <w:r w:rsidR="004E3554" w:rsidRPr="004A0FBF">
        <w:t>elektronicznego systemu poboru opłat;</w:t>
      </w:r>
    </w:p>
    <w:p w14:paraId="53DD8DF8" w14:textId="6ED49AF3" w:rsidR="00140BC3" w:rsidRDefault="004A0FBF" w:rsidP="001F7858">
      <w:pPr>
        <w:pStyle w:val="ZPKTzmpktartykuempunktem"/>
      </w:pPr>
      <w:r w:rsidRPr="004A0FBF">
        <w:t>2</w:t>
      </w:r>
      <w:r w:rsidR="004E3554" w:rsidRPr="004A0FBF">
        <w:t xml:space="preserve">) </w:t>
      </w:r>
      <w:r>
        <w:t>szczegółowego</w:t>
      </w:r>
      <w:r w:rsidR="004E3554" w:rsidRPr="004A0FBF">
        <w:t xml:space="preserve"> harmonogram</w:t>
      </w:r>
      <w:r>
        <w:t>u</w:t>
      </w:r>
      <w:r w:rsidR="004E3554" w:rsidRPr="004A0FBF">
        <w:t xml:space="preserve"> przeprowadzenia procedury </w:t>
      </w:r>
      <w:r w:rsidR="00F53786">
        <w:t>akredytacyjnej</w:t>
      </w:r>
      <w:r w:rsidR="004E3554" w:rsidRPr="004A0FBF">
        <w:t>.</w:t>
      </w:r>
    </w:p>
    <w:p w14:paraId="759C3403" w14:textId="118DCF20" w:rsidR="004159AA" w:rsidRDefault="004159AA" w:rsidP="001F7858">
      <w:pPr>
        <w:pStyle w:val="ZCZWSPPKTzmczciwsppktartykuempunktem"/>
      </w:pPr>
      <w:r>
        <w:t xml:space="preserve">Przepisy ust. </w:t>
      </w:r>
      <w:r w:rsidR="001D0142">
        <w:t>6</w:t>
      </w:r>
      <w:r w:rsidR="007B7C40">
        <w:t>-</w:t>
      </w:r>
      <w:r w:rsidR="001D0142">
        <w:t>8</w:t>
      </w:r>
      <w:r>
        <w:t xml:space="preserve"> stosuje się odpowiednio.</w:t>
      </w:r>
    </w:p>
    <w:p w14:paraId="04845DE4" w14:textId="1A143A39" w:rsidR="00BE055C" w:rsidRDefault="001A68D0" w:rsidP="00F0541F">
      <w:pPr>
        <w:pStyle w:val="ZARTzmartartykuempunktem"/>
      </w:pPr>
      <w:r w:rsidRPr="004C46B3">
        <w:t>Art. 16x</w:t>
      </w:r>
      <w:r w:rsidR="00E7741B">
        <w:t>b</w:t>
      </w:r>
      <w:r w:rsidRPr="004C46B3">
        <w:t>.</w:t>
      </w:r>
      <w:r w:rsidR="00937B2B">
        <w:t xml:space="preserve"> 1. </w:t>
      </w:r>
      <w:r w:rsidR="008A5796">
        <w:t>Krajowe p</w:t>
      </w:r>
      <w:r w:rsidR="00937B2B">
        <w:t>odmiot</w:t>
      </w:r>
      <w:r w:rsidR="00C11DAE">
        <w:t>y</w:t>
      </w:r>
      <w:r w:rsidR="00937B2B">
        <w:t xml:space="preserve"> pobierając</w:t>
      </w:r>
      <w:r w:rsidR="00C11DAE">
        <w:t>e</w:t>
      </w:r>
      <w:r w:rsidR="00937B2B">
        <w:t xml:space="preserve"> opłaty </w:t>
      </w:r>
      <w:r w:rsidR="008A5796">
        <w:t xml:space="preserve">na obszarach EETS </w:t>
      </w:r>
      <w:r w:rsidR="00937B2B">
        <w:t>stosując</w:t>
      </w:r>
      <w:r w:rsidR="00C11DAE">
        <w:t>e</w:t>
      </w:r>
      <w:r w:rsidR="00A63B39" w:rsidRPr="00804BC7">
        <w:t xml:space="preserve"> </w:t>
      </w:r>
      <w:r w:rsidR="002C0296" w:rsidRPr="004C46B3">
        <w:t>system</w:t>
      </w:r>
      <w:r w:rsidR="00C11DAE">
        <w:t>y</w:t>
      </w:r>
      <w:r w:rsidR="002C0296" w:rsidRPr="004C46B3">
        <w:t xml:space="preserve"> </w:t>
      </w:r>
      <w:r w:rsidR="00937B2B">
        <w:t xml:space="preserve">elektronicznego </w:t>
      </w:r>
      <w:r w:rsidR="002C0296" w:rsidRPr="004C46B3">
        <w:t xml:space="preserve">poboru opłat, </w:t>
      </w:r>
      <w:r w:rsidR="00937B2B">
        <w:t>w który</w:t>
      </w:r>
      <w:r w:rsidR="00C11DAE">
        <w:t>ch</w:t>
      </w:r>
      <w:r w:rsidR="00937B2B">
        <w:t xml:space="preserve"> </w:t>
      </w:r>
      <w:r w:rsidR="00C11DAE">
        <w:t xml:space="preserve">wykorzystuje </w:t>
      </w:r>
      <w:r w:rsidR="00937B2B">
        <w:t>się urządzeni</w:t>
      </w:r>
      <w:r w:rsidR="00C11DAE">
        <w:t>a</w:t>
      </w:r>
      <w:r w:rsidR="00C11DAE" w:rsidRPr="00C11DAE">
        <w:t xml:space="preserve"> na </w:t>
      </w:r>
      <w:r w:rsidR="00BE055C">
        <w:t xml:space="preserve">potrzeby </w:t>
      </w:r>
      <w:r w:rsidR="00C11DAE" w:rsidRPr="00C11DAE">
        <w:t xml:space="preserve">poboru opłat </w:t>
      </w:r>
      <w:r w:rsidR="00C11DAE">
        <w:t xml:space="preserve">w rozumieniu </w:t>
      </w:r>
      <w:r w:rsidR="00937B2B">
        <w:t>art. 13i ust. 3</w:t>
      </w:r>
      <w:r w:rsidR="00C11DAE">
        <w:rPr>
          <w:rStyle w:val="IGindeksgrny"/>
        </w:rPr>
        <w:t>1</w:t>
      </w:r>
      <w:r w:rsidR="00937B2B">
        <w:t xml:space="preserve">, </w:t>
      </w:r>
      <w:r w:rsidR="00A11C75">
        <w:t>zapewnia</w:t>
      </w:r>
      <w:r w:rsidR="00C11DAE">
        <w:t>ją</w:t>
      </w:r>
      <w:r w:rsidR="008A5796">
        <w:t>,</w:t>
      </w:r>
      <w:r w:rsidR="00A11C75" w:rsidRPr="004C46B3">
        <w:t xml:space="preserve"> </w:t>
      </w:r>
      <w:r w:rsidR="008A5796" w:rsidRPr="008A5796">
        <w:t>z zachowaniem zasady niedyskryminacji</w:t>
      </w:r>
      <w:r w:rsidR="008A5796">
        <w:t>,</w:t>
      </w:r>
      <w:r w:rsidR="008A5796" w:rsidRPr="008A5796">
        <w:t xml:space="preserve"> </w:t>
      </w:r>
      <w:r w:rsidRPr="004C46B3">
        <w:t xml:space="preserve">środowisko testowe, w którym </w:t>
      </w:r>
      <w:r w:rsidR="00937B2B">
        <w:t xml:space="preserve">dostawcy EETS mogą </w:t>
      </w:r>
      <w:r w:rsidR="00CF2A3E">
        <w:t xml:space="preserve">przeprowadzić testy </w:t>
      </w:r>
      <w:r w:rsidR="00BE055C">
        <w:t xml:space="preserve">akceptacyjne </w:t>
      </w:r>
      <w:r w:rsidR="00CF2A3E">
        <w:t>umożliwiające weryfikację</w:t>
      </w:r>
      <w:r w:rsidRPr="004C46B3">
        <w:t xml:space="preserve">, czy </w:t>
      </w:r>
      <w:r w:rsidR="00C11DAE">
        <w:t xml:space="preserve">dane </w:t>
      </w:r>
      <w:r w:rsidRPr="004C46B3">
        <w:t xml:space="preserve">urządzenie </w:t>
      </w:r>
      <w:r w:rsidR="0063123C" w:rsidRPr="004C46B3">
        <w:t xml:space="preserve">może być wykorzystywane do </w:t>
      </w:r>
      <w:r w:rsidR="00937B2B">
        <w:t>świadczenia usługi EETS</w:t>
      </w:r>
      <w:r w:rsidRPr="004C46B3">
        <w:t xml:space="preserve"> na obszarze EETS.</w:t>
      </w:r>
      <w:r w:rsidR="00464DF0" w:rsidRPr="004C46B3">
        <w:t xml:space="preserve"> </w:t>
      </w:r>
      <w:r w:rsidR="008A5796">
        <w:t>Krajowe p</w:t>
      </w:r>
      <w:r w:rsidR="003F1975">
        <w:t xml:space="preserve">odmioty pobierające opłaty </w:t>
      </w:r>
      <w:r w:rsidR="008A5796">
        <w:t xml:space="preserve">na obszarach EETS </w:t>
      </w:r>
      <w:r w:rsidR="003F1975">
        <w:t>mogą, w drodze umowy,</w:t>
      </w:r>
      <w:r w:rsidR="001F7858">
        <w:t xml:space="preserve"> ustanowić środowisko testowe</w:t>
      </w:r>
      <w:r w:rsidR="003F1975">
        <w:t xml:space="preserve"> dla więcej niż jednego obszaru EETS.</w:t>
      </w:r>
      <w:r w:rsidR="00946D27">
        <w:t xml:space="preserve"> </w:t>
      </w:r>
      <w:r w:rsidR="00946D27" w:rsidRPr="00946D27">
        <w:t>Środowisko testowe test</w:t>
      </w:r>
      <w:r w:rsidR="00FF2FC7">
        <w:t>uje</w:t>
      </w:r>
      <w:r w:rsidR="00946D27" w:rsidRPr="00946D27">
        <w:t xml:space="preserve"> jedynie te urządzenia, które pracuj</w:t>
      </w:r>
      <w:r w:rsidR="00FF2FC7">
        <w:t>ą</w:t>
      </w:r>
      <w:r w:rsidR="00946D27" w:rsidRPr="00946D27">
        <w:t xml:space="preserve"> w technologii stosowanej </w:t>
      </w:r>
      <w:r w:rsidR="00946D27">
        <w:t>na</w:t>
      </w:r>
      <w:r w:rsidR="00946D27" w:rsidRPr="00946D27">
        <w:t xml:space="preserve"> obszarach EETS</w:t>
      </w:r>
      <w:r w:rsidR="00946D27">
        <w:t>.</w:t>
      </w:r>
    </w:p>
    <w:p w14:paraId="65129E9C" w14:textId="77777777" w:rsidR="00BE055C" w:rsidRDefault="003F1975" w:rsidP="00C11DAE">
      <w:pPr>
        <w:pStyle w:val="ZARTzmartartykuempunktem"/>
      </w:pPr>
      <w:r>
        <w:lastRenderedPageBreak/>
        <w:t xml:space="preserve">2. </w:t>
      </w:r>
      <w:r w:rsidR="00686AE3">
        <w:t>Krajowy p</w:t>
      </w:r>
      <w:r w:rsidR="00BE055C">
        <w:t xml:space="preserve">odmiot pobierający opłaty </w:t>
      </w:r>
      <w:r w:rsidR="00686AE3">
        <w:t xml:space="preserve">na obszarze EETS </w:t>
      </w:r>
      <w:r w:rsidR="00BE055C">
        <w:t xml:space="preserve">udostępnia </w:t>
      </w:r>
      <w:r w:rsidR="00BE055C" w:rsidRPr="00BE055C">
        <w:t xml:space="preserve">w informacji o obszarze EETS </w:t>
      </w:r>
      <w:r w:rsidR="00BE055C">
        <w:t>procedurę przeprowadzenia testów akceptacyjnych</w:t>
      </w:r>
      <w:r w:rsidR="00DE49E7">
        <w:t xml:space="preserve">, w tym opis </w:t>
      </w:r>
      <w:r w:rsidR="00BE055C">
        <w:t>stosowanej metodyki i warunków</w:t>
      </w:r>
      <w:r w:rsidR="00DE49E7">
        <w:t xml:space="preserve"> przeprowadzania testó</w:t>
      </w:r>
      <w:r w:rsidR="00AA2A46">
        <w:t>w.</w:t>
      </w:r>
      <w:r w:rsidR="00686AE3">
        <w:t xml:space="preserve"> </w:t>
      </w:r>
    </w:p>
    <w:p w14:paraId="165BBC03" w14:textId="494195CA" w:rsidR="00686AE3" w:rsidRPr="004C46B3" w:rsidRDefault="00686AE3" w:rsidP="00C11DAE">
      <w:pPr>
        <w:pStyle w:val="ZARTzmartartykuempunktem"/>
      </w:pPr>
      <w:r>
        <w:t xml:space="preserve">3. Krajowy podmiot pobierający opłaty na obszarze EETS </w:t>
      </w:r>
      <w:r w:rsidR="00AC4917">
        <w:t xml:space="preserve">przygotowuje </w:t>
      </w:r>
      <w:r>
        <w:t>testy akceptacyjne w taki sposób, że ich przeprowadzenie nie wpływa na prawidłowość poboru opłat na obszarze EETS.</w:t>
      </w:r>
    </w:p>
    <w:p w14:paraId="584883CC" w14:textId="77777777" w:rsidR="00AA2A46" w:rsidRDefault="00686AE3">
      <w:pPr>
        <w:pStyle w:val="ZUSTzmustartykuempunktem"/>
      </w:pPr>
      <w:r>
        <w:t>4</w:t>
      </w:r>
      <w:r w:rsidR="00AA2A46">
        <w:t>. Wniosek o przeprowadzenie testów akceptacyjnych zawiera</w:t>
      </w:r>
      <w:r w:rsidR="00140DA4">
        <w:t xml:space="preserve"> co najmniej</w:t>
      </w:r>
      <w:r w:rsidR="00AA2A46">
        <w:t>:</w:t>
      </w:r>
    </w:p>
    <w:p w14:paraId="70F5189A" w14:textId="77777777" w:rsidR="00AA2A46" w:rsidRPr="004E3554" w:rsidRDefault="00AA2A46" w:rsidP="001F7858">
      <w:pPr>
        <w:pStyle w:val="ZPKTzmpktartykuempunktem"/>
      </w:pPr>
      <w:r w:rsidRPr="004E3554">
        <w:t xml:space="preserve">1) </w:t>
      </w:r>
      <w:r w:rsidR="003F1975" w:rsidRPr="003F1975">
        <w:t xml:space="preserve">firmę, siedzibę i adres </w:t>
      </w:r>
      <w:r w:rsidR="003F1975">
        <w:t>dostawcy EETS</w:t>
      </w:r>
      <w:r w:rsidR="003F1975" w:rsidRPr="003F1975">
        <w:t>;</w:t>
      </w:r>
    </w:p>
    <w:p w14:paraId="05BDB094" w14:textId="77777777" w:rsidR="00AA2A46" w:rsidRPr="001F7858" w:rsidRDefault="00AA2A46" w:rsidP="001F7858">
      <w:pPr>
        <w:pStyle w:val="ZPKTzmpktartykuempunktem"/>
      </w:pPr>
      <w:r w:rsidRPr="001F7858">
        <w:t xml:space="preserve">2) </w:t>
      </w:r>
      <w:r w:rsidR="003F1975">
        <w:t>dane</w:t>
      </w:r>
      <w:r w:rsidR="00686AE3">
        <w:t xml:space="preserve"> urządzenia</w:t>
      </w:r>
      <w:r w:rsidRPr="004E3554">
        <w:t xml:space="preserve"> na potrzeby poboru opłat elektronicznych, które</w:t>
      </w:r>
      <w:r w:rsidRPr="001F7858">
        <w:t xml:space="preserve"> </w:t>
      </w:r>
      <w:r w:rsidR="003F1975">
        <w:t>ma być</w:t>
      </w:r>
      <w:r w:rsidRPr="004E3554">
        <w:t xml:space="preserve"> przedmiotem testów</w:t>
      </w:r>
      <w:r w:rsidR="003F1975">
        <w:t xml:space="preserve"> akceptacyjnych</w:t>
      </w:r>
      <w:r w:rsidRPr="004E3554">
        <w:t xml:space="preserve">, w tym </w:t>
      </w:r>
      <w:r w:rsidRPr="001F7858">
        <w:t>opis jego specyfikacji technicznej;</w:t>
      </w:r>
    </w:p>
    <w:p w14:paraId="592BCF24" w14:textId="77777777" w:rsidR="00AA2A46" w:rsidRPr="001F7858" w:rsidRDefault="00AA2A46" w:rsidP="001F7858">
      <w:pPr>
        <w:pStyle w:val="ZPKTzmpktartykuempunktem"/>
      </w:pPr>
      <w:r w:rsidRPr="001F7858">
        <w:t xml:space="preserve">3) oświadczenie </w:t>
      </w:r>
      <w:r w:rsidR="00686AE3">
        <w:t xml:space="preserve">dostawcy EETS </w:t>
      </w:r>
      <w:r w:rsidRPr="001F7858">
        <w:t xml:space="preserve">o spełnianiu przez urządzenie, o którym mowa w pkt 2, wymogów określonych w </w:t>
      </w:r>
      <w:r w:rsidR="003F1C74">
        <w:t xml:space="preserve">ustawie oraz </w:t>
      </w:r>
      <w:r w:rsidR="00140DA4">
        <w:t>przepisach wymienionych w art. 16x ust. 1</w:t>
      </w:r>
      <w:r w:rsidR="003F1C74">
        <w:t xml:space="preserve"> pkt 2 i 3 oraz ust.</w:t>
      </w:r>
      <w:r w:rsidR="00140DA4">
        <w:t xml:space="preserve"> 1a</w:t>
      </w:r>
      <w:r w:rsidRPr="004E3554">
        <w:t>;</w:t>
      </w:r>
    </w:p>
    <w:p w14:paraId="00B68CD2" w14:textId="77777777" w:rsidR="00AA2A46" w:rsidRPr="001F7858" w:rsidRDefault="00AA2A46" w:rsidP="001F7858">
      <w:pPr>
        <w:pStyle w:val="ZPKTzmpktartykuempunktem"/>
      </w:pPr>
      <w:r w:rsidRPr="001F7858">
        <w:t xml:space="preserve">4) podpis osoby uprawnionej do reprezentowania dostawcy EETS. </w:t>
      </w:r>
    </w:p>
    <w:p w14:paraId="7645079D" w14:textId="77777777" w:rsidR="00BE055C" w:rsidRDefault="00686AE3">
      <w:pPr>
        <w:pStyle w:val="ZUSTzmustartykuempunktem"/>
      </w:pPr>
      <w:r>
        <w:t>5</w:t>
      </w:r>
      <w:r w:rsidR="00BE055C">
        <w:t>. Po p</w:t>
      </w:r>
      <w:r w:rsidR="00BE055C" w:rsidRPr="00BE055C">
        <w:t>rzeprowadzeniu testów</w:t>
      </w:r>
      <w:r w:rsidR="00BE055C">
        <w:t xml:space="preserve"> akceptacyjnych</w:t>
      </w:r>
      <w:r w:rsidR="00BE055C" w:rsidRPr="00BE055C">
        <w:t xml:space="preserve"> </w:t>
      </w:r>
      <w:r w:rsidR="00BE055C">
        <w:t xml:space="preserve">podmiot pobierający opłaty </w:t>
      </w:r>
      <w:r w:rsidR="00DE49E7">
        <w:t>wystawia dokument, w którym oświadcza, że testy akceptacyjne zostały zakończone:</w:t>
      </w:r>
    </w:p>
    <w:p w14:paraId="5141FC22" w14:textId="77777777" w:rsidR="00DE49E7" w:rsidRDefault="00DE49E7" w:rsidP="001F7858">
      <w:pPr>
        <w:pStyle w:val="ZPKTzmpktartykuempunktem"/>
      </w:pPr>
      <w:r>
        <w:t xml:space="preserve">1) </w:t>
      </w:r>
      <w:r w:rsidRPr="00DE49E7">
        <w:t xml:space="preserve">wynikiem pozytywnym, </w:t>
      </w:r>
      <w:r>
        <w:t xml:space="preserve">jeśli </w:t>
      </w:r>
      <w:r w:rsidRPr="00DE49E7">
        <w:t>potwierdz</w:t>
      </w:r>
      <w:r>
        <w:t>iły one</w:t>
      </w:r>
      <w:r w:rsidRPr="00DE49E7">
        <w:t xml:space="preserve"> możliwość wykorzystywania urządzenia na potrzeby poboru opłat do świadczenia usługi EETS na danym obszarze EETS</w:t>
      </w:r>
      <w:r>
        <w:t>;</w:t>
      </w:r>
    </w:p>
    <w:p w14:paraId="6B729185" w14:textId="77777777" w:rsidR="00DE49E7" w:rsidRDefault="00DE49E7" w:rsidP="001F7858">
      <w:pPr>
        <w:pStyle w:val="ZPKTzmpktartykuempunktem"/>
      </w:pPr>
      <w:r>
        <w:t>2) wynikiem negatywnym - w pozostałych przypadkach.</w:t>
      </w:r>
    </w:p>
    <w:p w14:paraId="25458E1C" w14:textId="77777777" w:rsidR="00DE49E7" w:rsidRDefault="00686AE3">
      <w:pPr>
        <w:pStyle w:val="ZUSTzmustartykuempunktem"/>
      </w:pPr>
      <w:r>
        <w:t>6</w:t>
      </w:r>
      <w:r w:rsidR="00DE49E7">
        <w:t xml:space="preserve">. Dokument, o którym mowa w ust. </w:t>
      </w:r>
      <w:r w:rsidR="00B3357F">
        <w:t>5</w:t>
      </w:r>
      <w:r w:rsidR="00DE49E7">
        <w:t>, zawiera:</w:t>
      </w:r>
    </w:p>
    <w:p w14:paraId="78698622" w14:textId="77777777" w:rsidR="003F1975" w:rsidRPr="003F1975" w:rsidRDefault="00DE49E7" w:rsidP="003F1975">
      <w:pPr>
        <w:pStyle w:val="ZPKTzmpktartykuempunktem"/>
      </w:pPr>
      <w:r>
        <w:t xml:space="preserve">1) </w:t>
      </w:r>
      <w:r w:rsidR="003F1975" w:rsidRPr="003F1975">
        <w:t>firmę, siedzibę i adres dostawcy EETS;</w:t>
      </w:r>
    </w:p>
    <w:p w14:paraId="034BCEE0" w14:textId="77777777" w:rsidR="00DE49E7" w:rsidRDefault="00DE49E7" w:rsidP="001F7858">
      <w:pPr>
        <w:pStyle w:val="ZPKTzmpktartykuempunktem"/>
      </w:pPr>
      <w:r>
        <w:t>2) informację o:</w:t>
      </w:r>
    </w:p>
    <w:p w14:paraId="0E4C190E" w14:textId="77777777" w:rsidR="00DE49E7" w:rsidRDefault="00DE49E7" w:rsidP="001F7858">
      <w:pPr>
        <w:pStyle w:val="ZLITwPKTzmlitwpktartykuempunktem"/>
      </w:pPr>
      <w:r>
        <w:t>a) dacie zakończenia testów,</w:t>
      </w:r>
    </w:p>
    <w:p w14:paraId="1869F1FA" w14:textId="77777777" w:rsidR="00DE49E7" w:rsidRDefault="00DE49E7" w:rsidP="001F7858">
      <w:pPr>
        <w:pStyle w:val="ZLITwPKTzmlitwpktartykuempunktem"/>
      </w:pPr>
      <w:r>
        <w:t>b) danych identyfikujących urządzenie, które było przedmiotem testów,</w:t>
      </w:r>
    </w:p>
    <w:p w14:paraId="3374BDAB" w14:textId="77777777" w:rsidR="00DE49E7" w:rsidRDefault="00DE49E7" w:rsidP="001F7858">
      <w:pPr>
        <w:pStyle w:val="ZLITwPKTzmlitwpktartykuempunktem"/>
      </w:pPr>
      <w:r>
        <w:t>c) technologii stosowanej w elektronicznym systemie poboru opłat;</w:t>
      </w:r>
    </w:p>
    <w:p w14:paraId="209D054A" w14:textId="77777777" w:rsidR="00DE49E7" w:rsidRDefault="00DE49E7" w:rsidP="001F7858">
      <w:pPr>
        <w:pStyle w:val="ZPKTzmpktartykuempunktem"/>
      </w:pPr>
      <w:r>
        <w:t>3) podpis osoby uprawnionej do reprezentowania podmiotu pobierającego opłat</w:t>
      </w:r>
      <w:r w:rsidR="008878FB">
        <w:t>y</w:t>
      </w:r>
      <w:r>
        <w:t>.</w:t>
      </w:r>
    </w:p>
    <w:p w14:paraId="42E0BC41" w14:textId="77777777" w:rsidR="00DE49E7" w:rsidRDefault="00686AE3">
      <w:pPr>
        <w:pStyle w:val="ZUSTzmustartykuempunktem"/>
      </w:pPr>
      <w:r>
        <w:t>7</w:t>
      </w:r>
      <w:r w:rsidR="00AA2A46">
        <w:t xml:space="preserve">. Na wniosek dostawcy EETS dokument, o którym mowa w ust. </w:t>
      </w:r>
      <w:r w:rsidR="00B3357F">
        <w:t>5</w:t>
      </w:r>
      <w:r w:rsidR="00AA2A46">
        <w:t>,</w:t>
      </w:r>
      <w:r w:rsidR="00AA2A46" w:rsidRPr="00AA2A46">
        <w:t xml:space="preserve"> wydaje się w f</w:t>
      </w:r>
      <w:r w:rsidR="00AA2A46">
        <w:t>ormie dokumentu elektronicznego</w:t>
      </w:r>
      <w:r w:rsidR="00AA2A46" w:rsidRPr="00AA2A46">
        <w:t>. W takim przypadku zaświadczenie jest opatrzone kwalifikowanym podpisem elektronicznym, podpisem zaufanym, podpisem osobistym osoby upoważnionej do jego wydania albo kwalifikowaną pieczęcią elektroniczną.</w:t>
      </w:r>
    </w:p>
    <w:p w14:paraId="42A2D152" w14:textId="77777777" w:rsidR="00140DA4" w:rsidRDefault="00686AE3">
      <w:pPr>
        <w:pStyle w:val="ZUSTzmustartykuempunktem"/>
      </w:pPr>
      <w:r>
        <w:t>8</w:t>
      </w:r>
      <w:r w:rsidR="00140DA4">
        <w:t>. Do dokumentu, o którym mowa w us</w:t>
      </w:r>
      <w:r w:rsidR="00B3357F">
        <w:t>t. 5</w:t>
      </w:r>
      <w:r w:rsidR="00140DA4">
        <w:t xml:space="preserve">, dołącza się </w:t>
      </w:r>
      <w:r w:rsidR="00140DA4" w:rsidRPr="00140DA4">
        <w:t>sporządzony przez dostawcę EETS</w:t>
      </w:r>
      <w:r w:rsidR="00140DA4">
        <w:t xml:space="preserve"> i uzgodniony z podmiotem pobierającym opłaty raport podsumowujący </w:t>
      </w:r>
      <w:r w:rsidR="00140DA4">
        <w:lastRenderedPageBreak/>
        <w:t>przeprowadzone testy akceptacyjne, w którym opisuje się w szczególności metodykę, warunk</w:t>
      </w:r>
      <w:r w:rsidR="003F1C74">
        <w:t>i i tryb przeprowadzonych testów</w:t>
      </w:r>
      <w:r w:rsidR="00140DA4">
        <w:t>.</w:t>
      </w:r>
    </w:p>
    <w:p w14:paraId="7B450A1B" w14:textId="77777777" w:rsidR="00140DA4" w:rsidRDefault="00686AE3">
      <w:pPr>
        <w:pStyle w:val="ZUSTzmustartykuempunktem"/>
      </w:pPr>
      <w:r>
        <w:t>9</w:t>
      </w:r>
      <w:r w:rsidR="00140DA4">
        <w:t xml:space="preserve">. </w:t>
      </w:r>
      <w:r w:rsidR="00140DA4" w:rsidRPr="00140DA4">
        <w:t>Koszty testów akceptacyjnych</w:t>
      </w:r>
      <w:r w:rsidR="00140DA4">
        <w:t>, niezależnie od ich wyniku,</w:t>
      </w:r>
      <w:r w:rsidR="00140DA4" w:rsidRPr="00140DA4">
        <w:t xml:space="preserve"> ponosi dostawca EETS.</w:t>
      </w:r>
    </w:p>
    <w:p w14:paraId="22A1AD6A" w14:textId="77777777" w:rsidR="00931A4B" w:rsidRDefault="00686AE3" w:rsidP="00140DA4">
      <w:pPr>
        <w:pStyle w:val="ZUSTzmustartykuempunktem"/>
      </w:pPr>
      <w:r>
        <w:t>10</w:t>
      </w:r>
      <w:r w:rsidR="00140DA4">
        <w:t xml:space="preserve">. </w:t>
      </w:r>
      <w:r w:rsidR="00AA2A46">
        <w:t>Szczegółowy t</w:t>
      </w:r>
      <w:r w:rsidR="00C11DAE">
        <w:t>ryb</w:t>
      </w:r>
      <w:r w:rsidR="00C11DAE" w:rsidRPr="004C46B3">
        <w:t xml:space="preserve"> </w:t>
      </w:r>
      <w:r w:rsidR="00AA2A46">
        <w:t>przeprowadze</w:t>
      </w:r>
      <w:r w:rsidR="00C11DAE">
        <w:t>nia testów</w:t>
      </w:r>
      <w:r w:rsidR="00AA2A46">
        <w:t xml:space="preserve"> akceptacyjnych,</w:t>
      </w:r>
      <w:r w:rsidR="0063123C" w:rsidRPr="004C46B3">
        <w:t xml:space="preserve"> </w:t>
      </w:r>
      <w:r w:rsidR="00995F9B" w:rsidRPr="004C46B3">
        <w:t>w tym</w:t>
      </w:r>
      <w:r w:rsidR="0063123C" w:rsidRPr="004C46B3">
        <w:t xml:space="preserve"> </w:t>
      </w:r>
      <w:r w:rsidR="00140DA4">
        <w:t xml:space="preserve">sposób ustalenia </w:t>
      </w:r>
      <w:r w:rsidR="00995F9B" w:rsidRPr="004C46B3">
        <w:t>kosztów</w:t>
      </w:r>
      <w:r w:rsidR="00140DA4">
        <w:t xml:space="preserve"> ich przeprowadzenia</w:t>
      </w:r>
      <w:r w:rsidR="00995F9B" w:rsidRPr="004C46B3">
        <w:t xml:space="preserve">, </w:t>
      </w:r>
      <w:r w:rsidR="001F7858">
        <w:t>określany</w:t>
      </w:r>
      <w:r w:rsidR="0063123C" w:rsidRPr="004C46B3">
        <w:t xml:space="preserve"> </w:t>
      </w:r>
      <w:r w:rsidR="00140DA4">
        <w:t>jest</w:t>
      </w:r>
      <w:r w:rsidR="0063123C" w:rsidRPr="004C46B3">
        <w:t xml:space="preserve"> w umowie</w:t>
      </w:r>
      <w:r w:rsidR="001D7454">
        <w:t xml:space="preserve"> dotyczącej obszaru EETS </w:t>
      </w:r>
      <w:r w:rsidR="0063123C" w:rsidRPr="004C46B3">
        <w:t xml:space="preserve">lub w odrębnej umowie </w:t>
      </w:r>
      <w:r w:rsidR="00C11DAE">
        <w:t>w sprawie przeprowadzenia testów</w:t>
      </w:r>
      <w:r w:rsidR="00140DA4">
        <w:t xml:space="preserve"> akceptacyjnych zawartej pomiędzy dostawcą EETS a </w:t>
      </w:r>
      <w:r w:rsidR="003F1C74">
        <w:t xml:space="preserve">krajowym </w:t>
      </w:r>
      <w:r w:rsidR="00140DA4">
        <w:t>podmiotem pobierającym opłaty</w:t>
      </w:r>
      <w:r w:rsidR="003F1C74">
        <w:t xml:space="preserve"> na obszarze EETS</w:t>
      </w:r>
      <w:r w:rsidR="0063123C" w:rsidRPr="004C46B3">
        <w:t>.</w:t>
      </w:r>
    </w:p>
    <w:p w14:paraId="2F867BDF" w14:textId="77777777" w:rsidR="00974A36" w:rsidRDefault="00686AE3" w:rsidP="00140DA4">
      <w:pPr>
        <w:pStyle w:val="ZUSTzmustartykuempunktem"/>
      </w:pPr>
      <w:r>
        <w:t>11</w:t>
      </w:r>
      <w:r w:rsidR="00931A4B">
        <w:t>. W zakresie przeprowadzania testów akceptacyjnych dostawca EETS może działać przez upoważnionego przedstawiciela.</w:t>
      </w:r>
      <w:r w:rsidR="001930B1" w:rsidRPr="004C46B3">
        <w:t>”;</w:t>
      </w:r>
    </w:p>
    <w:p w14:paraId="554AF4F9" w14:textId="77777777" w:rsidR="00E22B3F" w:rsidRPr="00804BC7" w:rsidRDefault="00DB0480">
      <w:pPr>
        <w:pStyle w:val="PKTpunkt"/>
      </w:pPr>
      <w:bookmarkStart w:id="8" w:name="mip40214691"/>
      <w:bookmarkStart w:id="9" w:name="mip40214692"/>
      <w:bookmarkStart w:id="10" w:name="mip40214693"/>
      <w:bookmarkStart w:id="11" w:name="mip40214694"/>
      <w:bookmarkStart w:id="12" w:name="mip40214695"/>
      <w:bookmarkStart w:id="13" w:name="mip40214696"/>
      <w:bookmarkStart w:id="14" w:name="mip40214697"/>
      <w:bookmarkStart w:id="15" w:name="mip40214698"/>
      <w:bookmarkStart w:id="16" w:name="mip40214699"/>
      <w:bookmarkStart w:id="17" w:name="mip40214700"/>
      <w:bookmarkStart w:id="18" w:name="mip40214701"/>
      <w:bookmarkStart w:id="19" w:name="mip40214702"/>
      <w:bookmarkStart w:id="20" w:name="mip40214703"/>
      <w:bookmarkStart w:id="21" w:name="mip40214704"/>
      <w:bookmarkStart w:id="22" w:name="mip40214705"/>
      <w:bookmarkStart w:id="23" w:name="mip40214706"/>
      <w:bookmarkStart w:id="24" w:name="mip40214708"/>
      <w:bookmarkStart w:id="25" w:name="mip40214709"/>
      <w:bookmarkStart w:id="26" w:name="mip40214710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804BC7">
        <w:t>3</w:t>
      </w:r>
      <w:r w:rsidR="00236AA5">
        <w:t>2</w:t>
      </w:r>
      <w:r w:rsidR="00A049CD" w:rsidRPr="00804BC7">
        <w:t xml:space="preserve">) </w:t>
      </w:r>
      <w:r w:rsidR="008D10D3" w:rsidRPr="00804BC7">
        <w:t>w art. 16y</w:t>
      </w:r>
      <w:r w:rsidR="00E22B3F" w:rsidRPr="00804BC7">
        <w:t>:</w:t>
      </w:r>
      <w:r w:rsidR="008D10D3" w:rsidRPr="00804BC7">
        <w:t xml:space="preserve"> </w:t>
      </w:r>
    </w:p>
    <w:p w14:paraId="4B7C2966" w14:textId="1861FBDB" w:rsidR="008D10D3" w:rsidRPr="00804BC7" w:rsidRDefault="00E34181">
      <w:pPr>
        <w:pStyle w:val="LITlitera"/>
      </w:pPr>
      <w:r>
        <w:t>a</w:t>
      </w:r>
      <w:r w:rsidR="00E22B3F" w:rsidRPr="00804BC7">
        <w:t xml:space="preserve">) ust. </w:t>
      </w:r>
      <w:r>
        <w:t xml:space="preserve">1 i </w:t>
      </w:r>
      <w:r w:rsidR="00E22B3F" w:rsidRPr="00804BC7">
        <w:t>2 otrzymuj</w:t>
      </w:r>
      <w:r>
        <w:t>ą</w:t>
      </w:r>
      <w:r w:rsidR="008D10D3" w:rsidRPr="00804BC7">
        <w:t xml:space="preserve"> brzmienie:</w:t>
      </w:r>
    </w:p>
    <w:p w14:paraId="51D865A0" w14:textId="6ACD0194" w:rsidR="00E34181" w:rsidRDefault="00FE6B73">
      <w:pPr>
        <w:pStyle w:val="ZUSTzmustartykuempunktem"/>
      </w:pPr>
      <w:r w:rsidRPr="004C46B3">
        <w:t>„</w:t>
      </w:r>
      <w:r w:rsidR="00E34181">
        <w:t>1. Kontrolę składników interoperacyjności EETS przeprowadza organ nadzoru rynku, o którym mowa w art. 58 ust. 2 pkt 8 ustawy z dnia 13 kwietnia 2016 r. o systemach oceny zgodności i nadzoru rynku.</w:t>
      </w:r>
    </w:p>
    <w:p w14:paraId="754D01E6" w14:textId="0094C0C7" w:rsidR="00743658" w:rsidRDefault="00A47218">
      <w:pPr>
        <w:pStyle w:val="ZUSTzmustartykuempunktem"/>
      </w:pPr>
      <w:r w:rsidRPr="004C46B3">
        <w:t>2. Postępowanie w s</w:t>
      </w:r>
      <w:r w:rsidR="006E17D2" w:rsidRPr="004C46B3">
        <w:t>prawach wprowadzonych do obrotu</w:t>
      </w:r>
      <w:r w:rsidR="006C7897" w:rsidRPr="004C46B3">
        <w:t xml:space="preserve"> </w:t>
      </w:r>
      <w:r w:rsidRPr="004C46B3">
        <w:t xml:space="preserve">składników interoperacyjności </w:t>
      </w:r>
      <w:r w:rsidR="00814978" w:rsidRPr="004C46B3">
        <w:t xml:space="preserve">EETS </w:t>
      </w:r>
      <w:r w:rsidRPr="004C46B3">
        <w:t xml:space="preserve">niezgodnych z </w:t>
      </w:r>
      <w:r w:rsidR="00666719">
        <w:t>wymaganiami</w:t>
      </w:r>
      <w:r w:rsidR="00666719" w:rsidRPr="00666719">
        <w:t>, o których mowa w art. 16x ust. 1</w:t>
      </w:r>
      <w:r w:rsidR="00C862E0">
        <w:t xml:space="preserve"> i 1a</w:t>
      </w:r>
      <w:r w:rsidR="0063123C" w:rsidRPr="004C46B3">
        <w:t xml:space="preserve">, </w:t>
      </w:r>
      <w:r w:rsidRPr="004C46B3">
        <w:t>prowadzą organy</w:t>
      </w:r>
      <w:r w:rsidR="00E34181">
        <w:t xml:space="preserve"> nadzoru rynku</w:t>
      </w:r>
      <w:r w:rsidRPr="004C46B3">
        <w:t>, o których mowa w art. 58 ust. 3 pkt 8 ustawy z dnia 13 kwietnia 2016 r. o systemach oceny zgodności i nadzoru rynku.</w:t>
      </w:r>
      <w:r w:rsidR="00FE6B73" w:rsidRPr="00804BC7">
        <w:t>”</w:t>
      </w:r>
      <w:r w:rsidR="00743658">
        <w:t>,</w:t>
      </w:r>
    </w:p>
    <w:p w14:paraId="264EB836" w14:textId="65B437E8" w:rsidR="00743658" w:rsidRDefault="00E34181" w:rsidP="00743658">
      <w:pPr>
        <w:pStyle w:val="LITlitera"/>
      </w:pPr>
      <w:r>
        <w:t>b</w:t>
      </w:r>
      <w:r w:rsidR="00743658">
        <w:t xml:space="preserve">) po ust. 2 dodaje się ust. 2a </w:t>
      </w:r>
      <w:r w:rsidR="00097D33">
        <w:t xml:space="preserve">i 2b </w:t>
      </w:r>
      <w:r w:rsidR="00743658">
        <w:t>w brzmieniu:</w:t>
      </w:r>
    </w:p>
    <w:p w14:paraId="34FDB993" w14:textId="77777777" w:rsidR="00C862E0" w:rsidRDefault="00743658" w:rsidP="00743658">
      <w:pPr>
        <w:pStyle w:val="ZUSTzmustartykuempunktem"/>
      </w:pPr>
      <w:r w:rsidRPr="00743658">
        <w:t>„</w:t>
      </w:r>
      <w:r>
        <w:t>2a. Organy, o których mowa w ust. 1 i 2, nie przeprowadza</w:t>
      </w:r>
      <w:r w:rsidR="00A260DE">
        <w:t>ją</w:t>
      </w:r>
      <w:r>
        <w:t xml:space="preserve"> </w:t>
      </w:r>
      <w:r w:rsidR="00A260DE">
        <w:t>ani nie</w:t>
      </w:r>
      <w:r>
        <w:t xml:space="preserve"> zleca</w:t>
      </w:r>
      <w:r w:rsidR="00A260DE">
        <w:t>ją</w:t>
      </w:r>
      <w:r w:rsidRPr="00743658">
        <w:t xml:space="preserve"> </w:t>
      </w:r>
      <w:r>
        <w:t xml:space="preserve"> kontroli składników interoperacyjności EETS, które już zostały przeprowadzone jako część procedury oceny zgodności lub przydatności do stosowania </w:t>
      </w:r>
      <w:r w:rsidR="00A03FFD">
        <w:t>w EETS</w:t>
      </w:r>
      <w:r w:rsidR="003F1C74">
        <w:t>,</w:t>
      </w:r>
      <w:r w:rsidR="00A03FFD">
        <w:t xml:space="preserve"> </w:t>
      </w:r>
      <w:r w:rsidR="00C862E0">
        <w:t>zgodnie z przepisa</w:t>
      </w:r>
      <w:r w:rsidR="003F1C74">
        <w:t>mi</w:t>
      </w:r>
      <w:r w:rsidR="00C862E0">
        <w:t xml:space="preserve"> wydany</w:t>
      </w:r>
      <w:r w:rsidR="00A260DE">
        <w:t>mi</w:t>
      </w:r>
      <w:r w:rsidR="00C862E0">
        <w:t xml:space="preserve"> przez Komisję Europejska na podstawie art. 15 ust. 7</w:t>
      </w:r>
      <w:r w:rsidR="003F1C74">
        <w:t xml:space="preserve"> dyrektywy 2019/520</w:t>
      </w:r>
      <w:r w:rsidR="00C862E0">
        <w:t>.</w:t>
      </w:r>
    </w:p>
    <w:p w14:paraId="04C4FA99" w14:textId="64C68751" w:rsidR="00063E14" w:rsidRDefault="00063E14" w:rsidP="00097D33">
      <w:pPr>
        <w:pStyle w:val="ZUSTzmustartykuempunktem"/>
      </w:pPr>
      <w:r>
        <w:t>2b. Organ</w:t>
      </w:r>
      <w:r w:rsidR="00284E0A">
        <w:t>, o którym mowa w ust. 2, wydając postanowienie, o którym mowa w art. 8</w:t>
      </w:r>
      <w:r w:rsidR="00E34181">
        <w:t>2</w:t>
      </w:r>
      <w:r w:rsidR="00284E0A">
        <w:t xml:space="preserve"> ust. </w:t>
      </w:r>
      <w:r w:rsidR="00E34181">
        <w:t>1</w:t>
      </w:r>
      <w:r w:rsidR="00284E0A">
        <w:t xml:space="preserve"> ustawy </w:t>
      </w:r>
      <w:r w:rsidR="00B82713" w:rsidRPr="00B82713">
        <w:t xml:space="preserve">z dnia 13 kwietnia 2016 r. </w:t>
      </w:r>
      <w:r w:rsidR="00284E0A">
        <w:t>o systemach oceny zgodności i nadzoru rynku,</w:t>
      </w:r>
      <w:r w:rsidR="00097D33">
        <w:t xml:space="preserve"> wzywa </w:t>
      </w:r>
      <w:r w:rsidR="00097D33" w:rsidRPr="00097D33">
        <w:t>producenta lub upoważnionego przedstawiciela</w:t>
      </w:r>
      <w:r w:rsidR="00097D33">
        <w:t xml:space="preserve"> do </w:t>
      </w:r>
      <w:r w:rsidRPr="00063E14">
        <w:t xml:space="preserve">usunięcia niezgodności </w:t>
      </w:r>
      <w:r w:rsidR="00097D33">
        <w:t xml:space="preserve">składnika interoperacyjności EETS </w:t>
      </w:r>
      <w:r w:rsidRPr="00063E14">
        <w:t>z wymaganiami</w:t>
      </w:r>
      <w:r w:rsidR="009543BE">
        <w:t xml:space="preserve">, o których mowa w art. 16x ust. 1 </w:t>
      </w:r>
      <w:r w:rsidR="00C11DAE">
        <w:t xml:space="preserve">lub </w:t>
      </w:r>
      <w:r w:rsidR="009543BE">
        <w:t>1a</w:t>
      </w:r>
      <w:r w:rsidR="00097D33">
        <w:t>.</w:t>
      </w:r>
      <w:r w:rsidR="00097D33" w:rsidRPr="00097D33">
        <w:t>”</w:t>
      </w:r>
      <w:r w:rsidR="00097D33">
        <w:t>,</w:t>
      </w:r>
    </w:p>
    <w:p w14:paraId="13CE69EB" w14:textId="61E6CC4D" w:rsidR="00C862E0" w:rsidRDefault="00E34181" w:rsidP="00097D33">
      <w:pPr>
        <w:pStyle w:val="LITlitera"/>
      </w:pPr>
      <w:r>
        <w:t>c</w:t>
      </w:r>
      <w:r w:rsidR="00097D33">
        <w:t xml:space="preserve">) </w:t>
      </w:r>
      <w:r>
        <w:t>uchyla się ust. 3,</w:t>
      </w:r>
    </w:p>
    <w:p w14:paraId="63817FFD" w14:textId="489951CF" w:rsidR="009543BE" w:rsidRDefault="00E34181" w:rsidP="009543BE">
      <w:pPr>
        <w:pStyle w:val="LITlitera"/>
      </w:pPr>
      <w:r>
        <w:t>d</w:t>
      </w:r>
      <w:r w:rsidR="006B68C3">
        <w:t xml:space="preserve">) </w:t>
      </w:r>
      <w:r w:rsidR="009543BE">
        <w:t xml:space="preserve">dodaje się ust. 4 </w:t>
      </w:r>
      <w:r>
        <w:t>– 6</w:t>
      </w:r>
      <w:r w:rsidR="006B68C3">
        <w:t xml:space="preserve"> </w:t>
      </w:r>
      <w:r w:rsidR="009543BE">
        <w:t>w brzmieniu:</w:t>
      </w:r>
    </w:p>
    <w:p w14:paraId="0795478F" w14:textId="16B6C088" w:rsidR="00E34181" w:rsidRDefault="00063E14" w:rsidP="009543BE">
      <w:pPr>
        <w:pStyle w:val="ZUSTzmustartykuempunktem"/>
      </w:pPr>
      <w:r w:rsidRPr="009543BE">
        <w:lastRenderedPageBreak/>
        <w:t>„</w:t>
      </w:r>
      <w:r w:rsidR="00E34181">
        <w:t>4. Jeżeli organ nadzoru rynku, o którym mowa w ust. 2, wyda decyzję, o której mowa w art. 84 ust. 2 ustawy z dnia 13 kwietnia 2016 r. o systemach oceny zgodności i nadzoru rynku, informuje o tym niezwłocznie Komisję wraz z podaniem podstawy podjętej decyzji, określając przede wszystkim, czy niezgodność wynika z:</w:t>
      </w:r>
    </w:p>
    <w:p w14:paraId="7C04CEA9" w14:textId="526BCA02" w:rsidR="00E34181" w:rsidRDefault="00300616" w:rsidP="003952D2">
      <w:pPr>
        <w:pStyle w:val="ZPKTzmpktartykuempunktem"/>
      </w:pPr>
      <w:r>
        <w:t>1</w:t>
      </w:r>
      <w:r w:rsidR="00E34181">
        <w:t xml:space="preserve">) nieprawidłowego </w:t>
      </w:r>
      <w:r>
        <w:t>zastosowania specyfikacji technicznych; lub</w:t>
      </w:r>
    </w:p>
    <w:p w14:paraId="0C319DB3" w14:textId="0174BE26" w:rsidR="00300616" w:rsidRDefault="00300616" w:rsidP="003952D2">
      <w:pPr>
        <w:pStyle w:val="ZPKTzmpktartykuempunktem"/>
      </w:pPr>
      <w:r>
        <w:t>2) nieadekwatności specyfikacji technicznych.</w:t>
      </w:r>
    </w:p>
    <w:p w14:paraId="7A17FA3A" w14:textId="483ECBDA" w:rsidR="006B68C3" w:rsidRDefault="00300616" w:rsidP="009543BE">
      <w:pPr>
        <w:pStyle w:val="ZUSTzmustartykuempunktem"/>
      </w:pPr>
      <w:r>
        <w:t>5</w:t>
      </w:r>
      <w:r w:rsidR="009543BE">
        <w:t xml:space="preserve">. </w:t>
      </w:r>
      <w:r>
        <w:t>Jeżeli organ nadzoru rynku, o którym mowa w ust. 2, wyda decyzję, o której mowa w art. 84 ust. 1 ustawy z dnia 13 kwietnia 2016 r. o systemach oceny zgodności i nadzoru rynku, informuje o tym Komisję i pozostałe państwa członkowskie.</w:t>
      </w:r>
    </w:p>
    <w:p w14:paraId="04E783CD" w14:textId="7EA791F9" w:rsidR="009543BE" w:rsidRPr="009543BE" w:rsidRDefault="00300616" w:rsidP="006B68C3">
      <w:pPr>
        <w:pStyle w:val="ZUSTzmustartykuempunktem"/>
      </w:pPr>
      <w:r>
        <w:t>6</w:t>
      </w:r>
      <w:r w:rsidR="006B68C3">
        <w:t xml:space="preserve">. W przypadku gdy Komisja Europejska poinformuje </w:t>
      </w:r>
      <w:r>
        <w:t xml:space="preserve">organ nadzoru rynku, o którym mowa w ust. 2 </w:t>
      </w:r>
      <w:r w:rsidR="006B68C3">
        <w:t xml:space="preserve">o uznaniu środka, </w:t>
      </w:r>
      <w:r w:rsidR="006B68C3" w:rsidRPr="006B68C3">
        <w:t>o który</w:t>
      </w:r>
      <w:r w:rsidR="006B68C3">
        <w:t>m</w:t>
      </w:r>
      <w:r w:rsidR="006B68C3" w:rsidRPr="006B68C3">
        <w:t xml:space="preserve"> mowa w</w:t>
      </w:r>
      <w:r w:rsidR="006B68C3">
        <w:t xml:space="preserve"> ust. 3, za nieuzasadniony, o</w:t>
      </w:r>
      <w:r w:rsidR="006B68C3" w:rsidRPr="006B68C3">
        <w:t xml:space="preserve">rgan </w:t>
      </w:r>
      <w:r>
        <w:t>nadzoru rynku  uznaje</w:t>
      </w:r>
      <w:r w:rsidR="006B68C3" w:rsidRPr="006B68C3">
        <w:t xml:space="preserve"> decyzję</w:t>
      </w:r>
      <w:r>
        <w:t>,</w:t>
      </w:r>
      <w:r w:rsidR="006B68C3" w:rsidRPr="006B68C3">
        <w:t xml:space="preserve"> o</w:t>
      </w:r>
      <w:r w:rsidR="006B68C3">
        <w:t xml:space="preserve"> </w:t>
      </w:r>
      <w:r>
        <w:t>której mowa w ust. 3, za bezprzedmiotową i uchyla ją</w:t>
      </w:r>
      <w:r w:rsidR="006B68C3">
        <w:t>.</w:t>
      </w:r>
      <w:r w:rsidR="006B68C3" w:rsidRPr="006B68C3">
        <w:t>”</w:t>
      </w:r>
      <w:r w:rsidR="00A47218" w:rsidRPr="009543BE">
        <w:t>;</w:t>
      </w:r>
    </w:p>
    <w:p w14:paraId="40B80559" w14:textId="77777777" w:rsidR="00320626" w:rsidRDefault="00AD651C" w:rsidP="000E5F6C">
      <w:pPr>
        <w:pStyle w:val="PKTpunkt"/>
      </w:pPr>
      <w:r w:rsidRPr="004C46B3">
        <w:t>3</w:t>
      </w:r>
      <w:r w:rsidR="00236AA5">
        <w:t>3</w:t>
      </w:r>
      <w:r w:rsidR="008D10D3" w:rsidRPr="004C46B3">
        <w:t xml:space="preserve">) </w:t>
      </w:r>
      <w:r w:rsidR="00CE7399" w:rsidRPr="004C46B3">
        <w:t>w art. 16z</w:t>
      </w:r>
      <w:r w:rsidR="00320626">
        <w:t>:</w:t>
      </w:r>
    </w:p>
    <w:p w14:paraId="6EB1F1CF" w14:textId="77777777" w:rsidR="007512A2" w:rsidRDefault="00320626" w:rsidP="00F0541F">
      <w:pPr>
        <w:pStyle w:val="LITlitera"/>
      </w:pPr>
      <w:r>
        <w:t>a) w ust. 1</w:t>
      </w:r>
      <w:r w:rsidR="007512A2">
        <w:t>:</w:t>
      </w:r>
    </w:p>
    <w:p w14:paraId="3B96812B" w14:textId="150A6A1C" w:rsidR="007512A2" w:rsidRDefault="007512A2" w:rsidP="005E3BD1">
      <w:pPr>
        <w:pStyle w:val="TIRtiret"/>
      </w:pPr>
      <w:r w:rsidRPr="007512A2">
        <w:t>–</w:t>
      </w:r>
      <w:r>
        <w:t xml:space="preserve"> we wprowadzeniu do wyliczenia wyrazy </w:t>
      </w:r>
      <w:r w:rsidRPr="007512A2">
        <w:t>„</w:t>
      </w:r>
      <w:r>
        <w:t>p</w:t>
      </w:r>
      <w:r w:rsidRPr="007512A2">
        <w:t xml:space="preserve">odmiotem pobierającym opłaty, o którym mowa w </w:t>
      </w:r>
      <w:r w:rsidRPr="005E3BD1">
        <w:t>art. 13i ust. 2</w:t>
      </w:r>
      <w:r w:rsidRPr="007512A2">
        <w:t>,”</w:t>
      </w:r>
      <w:r>
        <w:t xml:space="preserve"> zastępuje się wyrazami </w:t>
      </w:r>
      <w:r w:rsidRPr="007512A2">
        <w:t>„</w:t>
      </w:r>
      <w:r>
        <w:t>podmiotem pobierającym opłaty na obszarze EETS</w:t>
      </w:r>
      <w:r w:rsidRPr="007512A2">
        <w:t>”</w:t>
      </w:r>
      <w:r>
        <w:t>,</w:t>
      </w:r>
    </w:p>
    <w:p w14:paraId="17E628EA" w14:textId="77777777" w:rsidR="00320626" w:rsidRDefault="007512A2" w:rsidP="005E3BD1">
      <w:pPr>
        <w:pStyle w:val="TIRtiret"/>
      </w:pPr>
      <w:r w:rsidRPr="007512A2">
        <w:t>–</w:t>
      </w:r>
      <w:r w:rsidR="00320626">
        <w:t xml:space="preserve"> pkt 2 otrzymuje brzmienie:</w:t>
      </w:r>
    </w:p>
    <w:p w14:paraId="73BC47C3" w14:textId="77777777" w:rsidR="00320626" w:rsidRDefault="00320626" w:rsidP="00F0541F">
      <w:pPr>
        <w:pStyle w:val="ZPKTzmpktartykuempunktem"/>
      </w:pPr>
      <w:r w:rsidRPr="00320626">
        <w:t>„</w:t>
      </w:r>
      <w:r>
        <w:t xml:space="preserve">2) </w:t>
      </w:r>
      <w:r w:rsidRPr="00320626">
        <w:t>umowy</w:t>
      </w:r>
      <w:r>
        <w:t xml:space="preserve"> dotyczącej obszaru EETS</w:t>
      </w:r>
      <w:r w:rsidRPr="00320626">
        <w:t>”</w:t>
      </w:r>
      <w:r>
        <w:t>,</w:t>
      </w:r>
    </w:p>
    <w:p w14:paraId="1919EADE" w14:textId="77777777" w:rsidR="00CE7399" w:rsidRPr="004C46B3" w:rsidRDefault="00320626" w:rsidP="00F0541F">
      <w:pPr>
        <w:pStyle w:val="LITlitera"/>
      </w:pPr>
      <w:r>
        <w:t>b)</w:t>
      </w:r>
      <w:r w:rsidR="00EC5793" w:rsidRPr="004C46B3">
        <w:t xml:space="preserve"> </w:t>
      </w:r>
      <w:r w:rsidR="00CE7399" w:rsidRPr="004C46B3">
        <w:t>po ust. 1 dodaje się ust. 1a w brzmieniu:</w:t>
      </w:r>
    </w:p>
    <w:p w14:paraId="12541733" w14:textId="77777777" w:rsidR="00CE7399" w:rsidRPr="004C46B3" w:rsidRDefault="00FE6B73">
      <w:pPr>
        <w:pStyle w:val="ZUSTzmustartykuempunktem"/>
      </w:pPr>
      <w:r w:rsidRPr="004C46B3">
        <w:t>„</w:t>
      </w:r>
      <w:r w:rsidR="00CE7399" w:rsidRPr="004C46B3">
        <w:t>1a. Komisja jest w szczególności uprawniona do sprawdzenia, czy:</w:t>
      </w:r>
    </w:p>
    <w:p w14:paraId="3F0ABD1E" w14:textId="4B958000" w:rsidR="00CE7399" w:rsidRPr="004C46B3" w:rsidRDefault="00CE7399">
      <w:pPr>
        <w:pStyle w:val="ZPKTzmpktartykuempunktem"/>
      </w:pPr>
      <w:r w:rsidRPr="004C46B3">
        <w:t xml:space="preserve">1) warunki </w:t>
      </w:r>
      <w:r w:rsidR="000C0989" w:rsidRPr="004C46B3">
        <w:t>zawarcia umowy</w:t>
      </w:r>
      <w:r w:rsidR="00A260DE">
        <w:t xml:space="preserve"> dotyczące obszaru EETS </w:t>
      </w:r>
      <w:r w:rsidR="009A2F26" w:rsidRPr="004C46B3">
        <w:t xml:space="preserve">określone </w:t>
      </w:r>
      <w:r w:rsidRPr="004C46B3">
        <w:t xml:space="preserve">przez podmiot pobierający </w:t>
      </w:r>
      <w:r w:rsidR="00E86A5F" w:rsidRPr="004C46B3">
        <w:t>opłaty</w:t>
      </w:r>
      <w:r w:rsidR="007331F3">
        <w:t xml:space="preserve"> na obszarze EETS</w:t>
      </w:r>
      <w:r w:rsidRPr="004C46B3">
        <w:t xml:space="preserve"> nie są dyskryminacyjne</w:t>
      </w:r>
      <w:r w:rsidR="00481D61">
        <w:t xml:space="preserve"> dla dostawcy EETS</w:t>
      </w:r>
      <w:r w:rsidRPr="004C46B3">
        <w:t>;</w:t>
      </w:r>
    </w:p>
    <w:p w14:paraId="1A060D94" w14:textId="0DE6EAAE" w:rsidR="00B00CF7" w:rsidRDefault="00CE7399" w:rsidP="00176935">
      <w:pPr>
        <w:pStyle w:val="ZPKTzmpktartykuempunktem"/>
      </w:pPr>
      <w:r w:rsidRPr="004C46B3">
        <w:t xml:space="preserve">2) wynagrodzenie </w:t>
      </w:r>
      <w:r w:rsidR="000C0989" w:rsidRPr="004C46B3">
        <w:t xml:space="preserve">przewidziane dla </w:t>
      </w:r>
      <w:r w:rsidRPr="004C46B3">
        <w:t xml:space="preserve">dostawcy EETS jest zgodne z zasadami określonymi w art. </w:t>
      </w:r>
      <w:r w:rsidR="000C0989" w:rsidRPr="004C46B3">
        <w:t>16t ust. 2</w:t>
      </w:r>
      <w:r w:rsidR="00B86473">
        <w:t>6</w:t>
      </w:r>
      <w:r w:rsidR="000B266D" w:rsidRPr="004C46B3">
        <w:t>.</w:t>
      </w:r>
      <w:r w:rsidR="00FE6B73" w:rsidRPr="004C46B3">
        <w:t>”</w:t>
      </w:r>
      <w:r w:rsidR="000B266D" w:rsidRPr="004C46B3">
        <w:t>;</w:t>
      </w:r>
    </w:p>
    <w:p w14:paraId="7543ACE5" w14:textId="77777777" w:rsidR="00986D39" w:rsidRDefault="00AD651C" w:rsidP="005E3BD1">
      <w:pPr>
        <w:pStyle w:val="PKTpunkt"/>
      </w:pPr>
      <w:r w:rsidRPr="000C1C39">
        <w:t>3</w:t>
      </w:r>
      <w:r w:rsidR="000E5F6C">
        <w:t>4</w:t>
      </w:r>
      <w:r w:rsidR="00437476" w:rsidRPr="000C1C39">
        <w:t xml:space="preserve">) </w:t>
      </w:r>
      <w:r w:rsidR="007512A2" w:rsidRPr="000C1C39">
        <w:t>w art. 16za</w:t>
      </w:r>
      <w:r w:rsidR="00986D39">
        <w:t>:</w:t>
      </w:r>
      <w:r w:rsidR="007512A2" w:rsidRPr="000C1C39">
        <w:t xml:space="preserve"> </w:t>
      </w:r>
    </w:p>
    <w:p w14:paraId="404CCDFE" w14:textId="6EC5C3BD" w:rsidR="00986D39" w:rsidRDefault="00986D39" w:rsidP="005E3BD1">
      <w:pPr>
        <w:pStyle w:val="LITlitera"/>
      </w:pPr>
      <w:r>
        <w:t xml:space="preserve">a) </w:t>
      </w:r>
      <w:r w:rsidR="007512A2" w:rsidRPr="000C1C39">
        <w:t xml:space="preserve">w </w:t>
      </w:r>
      <w:r>
        <w:t xml:space="preserve">ust. 1 </w:t>
      </w:r>
      <w:r w:rsidR="007512A2" w:rsidRPr="000C1C39">
        <w:t xml:space="preserve">pkt 2 wyrazy „podmiot pobierający opłaty, o którym mowa w </w:t>
      </w:r>
      <w:r w:rsidR="007512A2" w:rsidRPr="005E3BD1">
        <w:t>art. 13i ust. 2</w:t>
      </w:r>
      <w:r w:rsidR="007512A2" w:rsidRPr="000C1C39">
        <w:t>” zastępuje się wyrazami „</w:t>
      </w:r>
      <w:r w:rsidR="007512A2" w:rsidRPr="00F936AE">
        <w:t>podmiot pobierający opłaty na obszarze EETS”</w:t>
      </w:r>
      <w:r>
        <w:t>,</w:t>
      </w:r>
    </w:p>
    <w:p w14:paraId="5D876C67" w14:textId="1171C248" w:rsidR="007512A2" w:rsidRDefault="00986D39" w:rsidP="005E3BD1">
      <w:pPr>
        <w:pStyle w:val="LITlitera"/>
      </w:pPr>
      <w:r>
        <w:t xml:space="preserve">b) w ust. 4 wyrazy </w:t>
      </w:r>
      <w:r w:rsidRPr="00986D39">
        <w:t xml:space="preserve">„Podmiot pobierający opłaty, o którym mowa w </w:t>
      </w:r>
      <w:r w:rsidRPr="005E3BD1">
        <w:t>art. 13i ust. 2</w:t>
      </w:r>
      <w:r w:rsidRPr="00986D39">
        <w:t>,”</w:t>
      </w:r>
      <w:r>
        <w:t xml:space="preserve">  zastępuje się wyrazami </w:t>
      </w:r>
      <w:r w:rsidRPr="000D0083">
        <w:t>„</w:t>
      </w:r>
      <w:r w:rsidR="00D8275F">
        <w:t>P</w:t>
      </w:r>
      <w:r w:rsidR="000D0083">
        <w:t>odmiot pobierający opłaty na obszarze EETS</w:t>
      </w:r>
      <w:r w:rsidRPr="000D0083">
        <w:t>”</w:t>
      </w:r>
      <w:r w:rsidR="007512A2">
        <w:t>;</w:t>
      </w:r>
      <w:bookmarkStart w:id="27" w:name="mip53612214"/>
      <w:bookmarkStart w:id="28" w:name="mip53612216"/>
      <w:bookmarkStart w:id="29" w:name="mip53612217"/>
      <w:bookmarkEnd w:id="27"/>
      <w:bookmarkEnd w:id="28"/>
      <w:bookmarkEnd w:id="29"/>
    </w:p>
    <w:p w14:paraId="2F56912C" w14:textId="77777777" w:rsidR="00B00CF7" w:rsidRDefault="000E5F6C" w:rsidP="005910EA">
      <w:pPr>
        <w:pStyle w:val="PKTpunkt"/>
        <w:ind w:left="0" w:firstLine="0"/>
      </w:pPr>
      <w:r>
        <w:t>35</w:t>
      </w:r>
      <w:r w:rsidR="007512A2">
        <w:t xml:space="preserve">) </w:t>
      </w:r>
      <w:r w:rsidR="00B56FF6" w:rsidRPr="004C46B3">
        <w:t>w art. 16zb</w:t>
      </w:r>
      <w:r w:rsidR="00B00CF7">
        <w:t>:</w:t>
      </w:r>
    </w:p>
    <w:p w14:paraId="270C1216" w14:textId="77777777" w:rsidR="004127F5" w:rsidRPr="004127F5" w:rsidRDefault="004127F5" w:rsidP="004127F5">
      <w:pPr>
        <w:pStyle w:val="LITlitera"/>
      </w:pPr>
      <w:r>
        <w:t>a</w:t>
      </w:r>
      <w:r w:rsidRPr="004127F5">
        <w:t>) po ust. 2 dodaje się ust. 2a w brzmieniu:</w:t>
      </w:r>
    </w:p>
    <w:p w14:paraId="151EAC50" w14:textId="77777777" w:rsidR="004127F5" w:rsidRDefault="004127F5" w:rsidP="004127F5">
      <w:pPr>
        <w:pStyle w:val="LITlitera"/>
      </w:pPr>
      <w:r w:rsidRPr="004127F5">
        <w:lastRenderedPageBreak/>
        <w:t>„2a. W posiedzeniach Komisji biorą udział wyłącznie strony i ich pełnomocnicy oraz osoby powołane przez strony do udziału w postępowaniu przed Komisją, a także pracownicy urzędu obsługującego ministra właściwego do spraw transportu.”</w:t>
      </w:r>
      <w:r>
        <w:t>,</w:t>
      </w:r>
    </w:p>
    <w:p w14:paraId="54C53621" w14:textId="5436F9A7" w:rsidR="000D0083" w:rsidRDefault="004127F5" w:rsidP="00B00CF7">
      <w:pPr>
        <w:pStyle w:val="LITlitera"/>
      </w:pPr>
      <w:r>
        <w:t>b</w:t>
      </w:r>
      <w:r w:rsidR="00B00CF7">
        <w:t xml:space="preserve">) </w:t>
      </w:r>
      <w:r w:rsidR="000D0083">
        <w:t xml:space="preserve">w ust. 3 wyrazy </w:t>
      </w:r>
      <w:r w:rsidR="00986D39" w:rsidRPr="000D0083">
        <w:t>„</w:t>
      </w:r>
      <w:r w:rsidR="000D0083" w:rsidRPr="000D0083">
        <w:t xml:space="preserve">podmiot pobierający opłaty, o którym mowa w </w:t>
      </w:r>
      <w:r w:rsidR="000D0083" w:rsidRPr="005E3BD1">
        <w:t>art. 13i ust. 2</w:t>
      </w:r>
      <w:r w:rsidR="000D0083" w:rsidRPr="000D0083">
        <w:t>,”</w:t>
      </w:r>
      <w:r w:rsidR="000D0083">
        <w:t xml:space="preserve"> zastępuje się wyrazami </w:t>
      </w:r>
      <w:r w:rsidR="00986D39" w:rsidRPr="000D0083">
        <w:t>„</w:t>
      </w:r>
      <w:r w:rsidR="000D0083">
        <w:t>podmiot pobierający opłaty na obszarze EETS</w:t>
      </w:r>
      <w:r w:rsidR="000D0083" w:rsidRPr="000D0083">
        <w:t>”</w:t>
      </w:r>
      <w:r w:rsidR="000D0083">
        <w:t>,</w:t>
      </w:r>
    </w:p>
    <w:p w14:paraId="2CBA6B41" w14:textId="171AC01F" w:rsidR="00B00CF7" w:rsidRDefault="004127F5" w:rsidP="001414EA">
      <w:pPr>
        <w:pStyle w:val="LITlitera"/>
      </w:pPr>
      <w:bookmarkStart w:id="30" w:name="mip53612247"/>
      <w:bookmarkEnd w:id="30"/>
      <w:r>
        <w:t>c</w:t>
      </w:r>
      <w:r w:rsidR="000D0083">
        <w:t xml:space="preserve">) w ust. 4 wyrazy </w:t>
      </w:r>
      <w:r w:rsidR="000D0083" w:rsidRPr="000D0083">
        <w:t xml:space="preserve">„Podmiot pobierający opłaty, o którym mowa w </w:t>
      </w:r>
      <w:r w:rsidR="000D0083" w:rsidRPr="005E3BD1">
        <w:t>art. 13i ust. 2</w:t>
      </w:r>
      <w:r w:rsidR="000D0083" w:rsidRPr="000D0083">
        <w:t xml:space="preserve">,” </w:t>
      </w:r>
      <w:r w:rsidR="000D0083">
        <w:t xml:space="preserve">zastępuje się wyrazami </w:t>
      </w:r>
      <w:r w:rsidR="000D0083" w:rsidRPr="000D0083">
        <w:t>„</w:t>
      </w:r>
      <w:r w:rsidR="00D8275F">
        <w:t>P</w:t>
      </w:r>
      <w:r w:rsidR="000D0083" w:rsidRPr="000D0083">
        <w:t>odmiot pobierający opłaty na obszarze EETS”</w:t>
      </w:r>
      <w:r w:rsidR="000D0083">
        <w:t>;</w:t>
      </w:r>
    </w:p>
    <w:p w14:paraId="06B1593C" w14:textId="77777777" w:rsidR="000B4DB0" w:rsidRDefault="000D0083" w:rsidP="00B00CF7">
      <w:pPr>
        <w:pStyle w:val="LITlitera"/>
      </w:pPr>
      <w:r>
        <w:t>d</w:t>
      </w:r>
      <w:r w:rsidR="00B00CF7">
        <w:t>)</w:t>
      </w:r>
      <w:r w:rsidR="00EC5793" w:rsidRPr="004C46B3">
        <w:t xml:space="preserve"> </w:t>
      </w:r>
      <w:r w:rsidR="000B4DB0">
        <w:t>w ust. 4 dodaje się zdanie drugie w brzmieniu:</w:t>
      </w:r>
    </w:p>
    <w:p w14:paraId="5CB90440" w14:textId="77777777" w:rsidR="000B4DB0" w:rsidRDefault="00B00CF7" w:rsidP="000B4DB0">
      <w:pPr>
        <w:pStyle w:val="ZFRAGzmfragmentunpzdaniaartykuempunktem"/>
      </w:pPr>
      <w:r w:rsidRPr="000B4DB0">
        <w:t>„</w:t>
      </w:r>
      <w:r w:rsidR="000B4DB0">
        <w:t>Informacji udziela się nieodpłatnie.</w:t>
      </w:r>
      <w:r w:rsidRPr="000B4DB0">
        <w:t>”</w:t>
      </w:r>
      <w:r w:rsidR="000B4DB0" w:rsidRPr="000B4DB0">
        <w:t>,</w:t>
      </w:r>
    </w:p>
    <w:p w14:paraId="40E4E098" w14:textId="698EC5C2" w:rsidR="0014148C" w:rsidRDefault="000D0083" w:rsidP="00B00CF7">
      <w:pPr>
        <w:pStyle w:val="LITlitera"/>
      </w:pPr>
      <w:r>
        <w:t>e</w:t>
      </w:r>
      <w:r w:rsidR="000B4DB0">
        <w:t xml:space="preserve">) </w:t>
      </w:r>
      <w:r w:rsidR="0014148C">
        <w:t xml:space="preserve">dodaje się ust. </w:t>
      </w:r>
      <w:r w:rsidR="004127F5">
        <w:t>5</w:t>
      </w:r>
      <w:r w:rsidR="0014148C">
        <w:t>-</w:t>
      </w:r>
      <w:r w:rsidR="00D8275F">
        <w:t>6</w:t>
      </w:r>
      <w:r w:rsidR="004127F5">
        <w:t xml:space="preserve"> </w:t>
      </w:r>
      <w:r w:rsidR="0014148C">
        <w:t>w brzmieniu:</w:t>
      </w:r>
    </w:p>
    <w:p w14:paraId="4D56957E" w14:textId="605225E0" w:rsidR="0014148C" w:rsidRDefault="0014148C" w:rsidP="00C02A16">
      <w:pPr>
        <w:pStyle w:val="ZUSTzmustartykuempunktem"/>
      </w:pPr>
      <w:r w:rsidRPr="0014148C">
        <w:t>„</w:t>
      </w:r>
      <w:r w:rsidR="004127F5">
        <w:t>5</w:t>
      </w:r>
      <w:r>
        <w:t>. Informacje udzielone zgodnie z ust. 4, mogą być wykorzystane wyłącznie w celu rozstrzygnięcia sporu, o którym mowa w art. 16z ust. 1, przez Komisję.</w:t>
      </w:r>
    </w:p>
    <w:p w14:paraId="0DB1E0E3" w14:textId="46FF3C9B" w:rsidR="000C0989" w:rsidRPr="004C46B3" w:rsidRDefault="0014148C" w:rsidP="0014148C">
      <w:pPr>
        <w:pStyle w:val="ZUSTzmustartykuempunktem"/>
      </w:pPr>
      <w:r w:rsidRPr="004C46B3">
        <w:t xml:space="preserve"> </w:t>
      </w:r>
      <w:r w:rsidR="00AD0ED2">
        <w:t>6</w:t>
      </w:r>
      <w:r w:rsidR="00B56FF6" w:rsidRPr="004C46B3">
        <w:t xml:space="preserve">. </w:t>
      </w:r>
      <w:r w:rsidR="00D8275F">
        <w:t>P</w:t>
      </w:r>
      <w:r w:rsidR="00BF2343" w:rsidRPr="004C46B3">
        <w:t>odmiot pobierający</w:t>
      </w:r>
      <w:r w:rsidR="000C0989" w:rsidRPr="004C46B3">
        <w:t xml:space="preserve"> opłaty</w:t>
      </w:r>
      <w:r w:rsidR="00347660">
        <w:t xml:space="preserve"> na obszarze EETS </w:t>
      </w:r>
      <w:r w:rsidR="000C0989" w:rsidRPr="004C46B3">
        <w:t xml:space="preserve">oraz </w:t>
      </w:r>
      <w:r w:rsidR="00032109" w:rsidRPr="004C46B3">
        <w:t xml:space="preserve">dostawca </w:t>
      </w:r>
      <w:r w:rsidR="000323A2" w:rsidRPr="004C46B3">
        <w:t xml:space="preserve">usługi </w:t>
      </w:r>
      <w:r w:rsidR="00347660">
        <w:t xml:space="preserve">poboru opłat </w:t>
      </w:r>
      <w:r w:rsidR="000C0989" w:rsidRPr="004C46B3">
        <w:t>udzielają</w:t>
      </w:r>
      <w:r w:rsidR="00005E8F" w:rsidRPr="004C46B3">
        <w:t>,</w:t>
      </w:r>
      <w:r w:rsidR="00B56FF6" w:rsidRPr="004C46B3">
        <w:t xml:space="preserve"> na żądanie Komisji</w:t>
      </w:r>
      <w:r w:rsidR="00005E8F" w:rsidRPr="004C46B3">
        <w:t>,</w:t>
      </w:r>
      <w:r w:rsidR="00B56FF6" w:rsidRPr="004C46B3">
        <w:t xml:space="preserve"> informacji o przychodach i kosztach zwi</w:t>
      </w:r>
      <w:r w:rsidR="00135998" w:rsidRPr="004C46B3">
        <w:t xml:space="preserve">ązanych ze </w:t>
      </w:r>
      <w:r w:rsidR="000C0989" w:rsidRPr="004C46B3">
        <w:t>świadczeniem usługi poboru opłat</w:t>
      </w:r>
      <w:r w:rsidR="00347660">
        <w:t>, która spełnia warunki określone w art. 16t ust. 4.</w:t>
      </w:r>
      <w:r w:rsidR="00B56FF6" w:rsidRPr="004C46B3">
        <w:t>”;</w:t>
      </w:r>
    </w:p>
    <w:p w14:paraId="7C0D1D55" w14:textId="77777777" w:rsidR="005910EA" w:rsidRDefault="005910EA">
      <w:pPr>
        <w:pStyle w:val="PKTpunkt"/>
      </w:pPr>
      <w:r>
        <w:t>3</w:t>
      </w:r>
      <w:r w:rsidR="000E5F6C">
        <w:t>6</w:t>
      </w:r>
      <w:r>
        <w:t>) w art. 16zf ust. 2 otrzymuje brzmienie:</w:t>
      </w:r>
    </w:p>
    <w:p w14:paraId="1E2B40EA" w14:textId="77777777" w:rsidR="005910EA" w:rsidRPr="005910EA" w:rsidRDefault="005910EA" w:rsidP="005910EA">
      <w:pPr>
        <w:pStyle w:val="ZUSTzmustartykuempunktem"/>
      </w:pPr>
      <w:r w:rsidRPr="005910EA">
        <w:t>„2. Uchwały Komisji, o których mowa w art. 16zc ust. 1 i 6, podlegają ogłoszeniu w formie komunikatu w dzienniku urzędowym ministra</w:t>
      </w:r>
      <w:r>
        <w:t xml:space="preserve"> właściwego do spraw transportu, z wyjątkiem informacji objętych tajemnicą przedsiębiorstwa lub stanowiących inną tajemnicę prawnie chronioną.</w:t>
      </w:r>
      <w:r w:rsidR="00B56FF6" w:rsidRPr="005910EA">
        <w:t>”;</w:t>
      </w:r>
    </w:p>
    <w:p w14:paraId="7C660E5F" w14:textId="77777777" w:rsidR="005910EA" w:rsidRPr="005910EA" w:rsidRDefault="005910EA" w:rsidP="00A71BDA">
      <w:pPr>
        <w:pStyle w:val="PKTpunkt"/>
      </w:pPr>
      <w:r>
        <w:t>3</w:t>
      </w:r>
      <w:r w:rsidR="000E5F6C">
        <w:t>7</w:t>
      </w:r>
      <w:r w:rsidRPr="005910EA">
        <w:t>) w art. 16zg ust. 2</w:t>
      </w:r>
      <w:r w:rsidR="000158E1">
        <w:t xml:space="preserve"> otrzymuje brzmienie</w:t>
      </w:r>
      <w:r w:rsidRPr="005910EA">
        <w:t>:</w:t>
      </w:r>
    </w:p>
    <w:p w14:paraId="724249A5" w14:textId="77777777" w:rsidR="00A71BDA" w:rsidRDefault="005910EA" w:rsidP="00F0541F">
      <w:pPr>
        <w:pStyle w:val="ZUSTzmustartykuempunktem"/>
      </w:pPr>
      <w:r w:rsidRPr="005910EA">
        <w:t>„</w:t>
      </w:r>
      <w:r w:rsidR="000158E1" w:rsidRPr="000158E1">
        <w:t>2. Urząd obsługujący ministra właściwego do spraw transportu wymienia informacje dotyczące pracy Komisji oraz stosowanych przez nią praktyk i zasad postępowania z odpowiednimi podmiotami powołanymi w innych niż Rzeczpospolita Polska państwach członkowskich Unii Europejskiej.</w:t>
      </w:r>
      <w:r w:rsidR="000158E1">
        <w:t xml:space="preserve"> </w:t>
      </w:r>
      <w:r w:rsidR="00A71BDA">
        <w:t xml:space="preserve">Przepisu nie stosuje się do </w:t>
      </w:r>
      <w:r w:rsidR="002615D2">
        <w:t xml:space="preserve">informacji stanowiących </w:t>
      </w:r>
      <w:r w:rsidR="00A71BDA">
        <w:t>tajemnicę przedsiębiorstwa</w:t>
      </w:r>
      <w:r w:rsidR="00212759">
        <w:t xml:space="preserve"> lub inną tajemnicę prawnie chronioną</w:t>
      </w:r>
      <w:r w:rsidR="00A71BDA">
        <w:t>.</w:t>
      </w:r>
      <w:r w:rsidR="00A71BDA" w:rsidRPr="00A71BDA">
        <w:t>”;</w:t>
      </w:r>
    </w:p>
    <w:p w14:paraId="741037F3" w14:textId="77777777" w:rsidR="00A71BDA" w:rsidRDefault="00A71BDA" w:rsidP="000158E1">
      <w:pPr>
        <w:pStyle w:val="PKTpunkt"/>
      </w:pPr>
      <w:r>
        <w:t>3</w:t>
      </w:r>
      <w:r w:rsidR="000E5F6C">
        <w:t>8</w:t>
      </w:r>
      <w:r>
        <w:t xml:space="preserve">) po art.16zg dodaje się art. 16zh </w:t>
      </w:r>
      <w:r w:rsidR="000158E1">
        <w:t>i art. 16zi w brzmieniu</w:t>
      </w:r>
    </w:p>
    <w:p w14:paraId="2D3F4C9B" w14:textId="77777777" w:rsidR="005910EA" w:rsidRDefault="005910EA" w:rsidP="00176935">
      <w:pPr>
        <w:pStyle w:val="ZARTzmartartykuempunktem"/>
      </w:pPr>
      <w:r w:rsidRPr="00176935">
        <w:t>„</w:t>
      </w:r>
      <w:r w:rsidR="000158E1">
        <w:t xml:space="preserve">Art. 16zh. </w:t>
      </w:r>
      <w:r w:rsidR="00176935">
        <w:t xml:space="preserve">1. </w:t>
      </w:r>
      <w:r w:rsidR="000158E1">
        <w:t xml:space="preserve">Członkowie Komisji </w:t>
      </w:r>
      <w:r w:rsidR="004A35C3">
        <w:t>oraz</w:t>
      </w:r>
      <w:r w:rsidR="00176935">
        <w:t xml:space="preserve"> </w:t>
      </w:r>
      <w:r w:rsidR="004A35C3">
        <w:t xml:space="preserve">osoby reprezentujące </w:t>
      </w:r>
      <w:r w:rsidR="008878FB">
        <w:t xml:space="preserve">krajowy </w:t>
      </w:r>
      <w:r w:rsidR="004A35C3">
        <w:t xml:space="preserve">podmiot pobierający opłaty </w:t>
      </w:r>
      <w:r w:rsidR="008878FB">
        <w:t xml:space="preserve">na obszarze EETS </w:t>
      </w:r>
      <w:r w:rsidR="004A35C3">
        <w:t>i dostawcę EETS występujących w sporze przed Komisją</w:t>
      </w:r>
      <w:r w:rsidR="00212759">
        <w:t xml:space="preserve"> oraz inne osoby uczestniczące w postępowaniu przed Komisją</w:t>
      </w:r>
      <w:r w:rsidR="00347660">
        <w:t>,</w:t>
      </w:r>
      <w:r w:rsidR="004A35C3">
        <w:t xml:space="preserve"> </w:t>
      </w:r>
      <w:r w:rsidR="00176935">
        <w:t>a także osoby zatrudnione w</w:t>
      </w:r>
      <w:r w:rsidR="000158E1">
        <w:t xml:space="preserve"> urzę</w:t>
      </w:r>
      <w:r w:rsidR="000158E1" w:rsidRPr="000158E1">
        <w:t>d</w:t>
      </w:r>
      <w:r w:rsidR="00176935">
        <w:t>zie</w:t>
      </w:r>
      <w:r w:rsidR="000158E1">
        <w:t xml:space="preserve"> obsługując</w:t>
      </w:r>
      <w:r w:rsidR="00176935">
        <w:t>ym</w:t>
      </w:r>
      <w:r w:rsidR="000158E1" w:rsidRPr="000158E1">
        <w:t xml:space="preserve"> ministra właściwego do spraw transportu</w:t>
      </w:r>
      <w:r w:rsidR="000158E1">
        <w:t xml:space="preserve"> zapewniający o</w:t>
      </w:r>
      <w:r w:rsidR="000158E1" w:rsidRPr="000158E1">
        <w:t>bsługę organizacyjno-biurową Komisji</w:t>
      </w:r>
      <w:r w:rsidR="000158E1">
        <w:t xml:space="preserve"> </w:t>
      </w:r>
      <w:r w:rsidR="004A35C3">
        <w:t>są obowiązane</w:t>
      </w:r>
      <w:r w:rsidR="00176935">
        <w:t xml:space="preserve"> do nieujawniania uzyskanych w związku z prowadzonym postępowaniem przed Komisją </w:t>
      </w:r>
      <w:r w:rsidR="00176935" w:rsidRPr="00176935">
        <w:t>informacji</w:t>
      </w:r>
      <w:r w:rsidR="00176935">
        <w:t xml:space="preserve"> </w:t>
      </w:r>
      <w:r w:rsidR="00176935">
        <w:lastRenderedPageBreak/>
        <w:t>zawierających tajemnicę przedsiębiorstwa. Przepisu nie stosuje się do informacji powszechnie dostępnych.</w:t>
      </w:r>
    </w:p>
    <w:p w14:paraId="706A9C5D" w14:textId="77777777" w:rsidR="00176935" w:rsidRDefault="00176935" w:rsidP="00176935">
      <w:pPr>
        <w:pStyle w:val="ZUSTzmustartykuempunktem"/>
      </w:pPr>
      <w:r>
        <w:t>2. Obowiązek, o którym mowa w ust. 1, trwa również po:</w:t>
      </w:r>
    </w:p>
    <w:p w14:paraId="44FD959E" w14:textId="77777777" w:rsidR="00176935" w:rsidRDefault="00176935" w:rsidP="00176935">
      <w:pPr>
        <w:pStyle w:val="ZPKTzmpktartykuempunktem"/>
      </w:pPr>
      <w:r>
        <w:t>1) zaprzestaniu pełnienia funkcji członka Komisji;</w:t>
      </w:r>
    </w:p>
    <w:p w14:paraId="4F61B5B9" w14:textId="77777777" w:rsidR="005910EA" w:rsidRDefault="00176935" w:rsidP="00176935">
      <w:pPr>
        <w:pStyle w:val="ZPKTzmpktartykuempunktem"/>
      </w:pPr>
      <w:r>
        <w:t xml:space="preserve">2) ustaniu stosunku pracy lub rozwiązaniu umowy o dzieło, umowy zlecenia lub innych umów o podobnym charakterze zawartych z osobami zatrudnionymi </w:t>
      </w:r>
      <w:r w:rsidR="004A35C3" w:rsidRPr="004A35C3">
        <w:t>u dostawcy EETS</w:t>
      </w:r>
      <w:r w:rsidR="00234B76">
        <w:t xml:space="preserve"> oraz</w:t>
      </w:r>
      <w:r w:rsidR="004A35C3">
        <w:t xml:space="preserve"> </w:t>
      </w:r>
      <w:r>
        <w:t xml:space="preserve">w </w:t>
      </w:r>
      <w:r w:rsidR="00234B76">
        <w:t>podmiocie i</w:t>
      </w:r>
      <w:r w:rsidR="004A35C3">
        <w:t xml:space="preserve"> </w:t>
      </w:r>
      <w:r>
        <w:t>urzęd</w:t>
      </w:r>
      <w:r w:rsidR="004A35C3">
        <w:t>zie, o których</w:t>
      </w:r>
      <w:r>
        <w:t xml:space="preserve"> mowa w ust. 1.</w:t>
      </w:r>
    </w:p>
    <w:p w14:paraId="7285668D" w14:textId="77777777" w:rsidR="00236AA5" w:rsidRDefault="009A2F26" w:rsidP="004C46B3">
      <w:pPr>
        <w:pStyle w:val="ZARTzmartartykuempunktem"/>
      </w:pPr>
      <w:r w:rsidRPr="004C46B3">
        <w:t xml:space="preserve">Art. 16zi. Minister właściwy do spraw transportu ogłasza, w drodze obwieszczenia, w Dzienniku Urzędowym Rzeczypospolitej Polskiej „Monitor Polski”, wykaz aktów wykonawczych wydanych </w:t>
      </w:r>
      <w:r w:rsidRPr="00804BC7">
        <w:t xml:space="preserve">przez Komisję Europejską na podstawie dyrektywy </w:t>
      </w:r>
      <w:r w:rsidR="00600D80" w:rsidRPr="00600D80">
        <w:t>2019/520</w:t>
      </w:r>
      <w:r w:rsidRPr="00804BC7">
        <w:t>.</w:t>
      </w:r>
      <w:r w:rsidR="00176935">
        <w:t>”</w:t>
      </w:r>
      <w:r w:rsidR="00236AA5">
        <w:t>;</w:t>
      </w:r>
    </w:p>
    <w:p w14:paraId="02BC2218" w14:textId="77777777" w:rsidR="00236AA5" w:rsidRDefault="000E5F6C" w:rsidP="00DC1164">
      <w:pPr>
        <w:pStyle w:val="ZARTzmartartykuempunktem"/>
        <w:ind w:left="0" w:firstLine="0"/>
      </w:pPr>
      <w:r>
        <w:t>39</w:t>
      </w:r>
      <w:r w:rsidR="00236AA5">
        <w:t xml:space="preserve">) w art. 40a w ust. 1c wyrazy </w:t>
      </w:r>
      <w:r w:rsidR="00236AA5" w:rsidRPr="00236AA5">
        <w:t>„</w:t>
      </w:r>
      <w:r w:rsidR="00236AA5">
        <w:t>art. 13k ust. 1-2d</w:t>
      </w:r>
      <w:r w:rsidR="00236AA5" w:rsidRPr="00236AA5">
        <w:t>”</w:t>
      </w:r>
      <w:r w:rsidR="00236AA5">
        <w:t xml:space="preserve"> zastępuje się wyrazami </w:t>
      </w:r>
      <w:r w:rsidR="00236AA5" w:rsidRPr="00236AA5">
        <w:t>„</w:t>
      </w:r>
      <w:r w:rsidR="00D275EA">
        <w:t>art. 13k ust.1-2f</w:t>
      </w:r>
      <w:r w:rsidR="00236AA5" w:rsidRPr="00236AA5">
        <w:t>”</w:t>
      </w:r>
      <w:r w:rsidR="00236AA5">
        <w:t xml:space="preserve">; </w:t>
      </w:r>
    </w:p>
    <w:p w14:paraId="0674915E" w14:textId="77777777" w:rsidR="00D069D4" w:rsidRPr="004C46B3" w:rsidRDefault="000E5F6C" w:rsidP="00DC1164">
      <w:pPr>
        <w:pStyle w:val="ZARTzmartartykuempunktem"/>
        <w:ind w:left="0" w:firstLine="0"/>
      </w:pPr>
      <w:r>
        <w:t>40</w:t>
      </w:r>
      <w:r w:rsidR="00236AA5">
        <w:t xml:space="preserve">) w art. 40d wyrazy </w:t>
      </w:r>
      <w:r w:rsidR="00236AA5" w:rsidRPr="00236AA5">
        <w:t>„art. 13k ust. 1-2d” zastępuje</w:t>
      </w:r>
      <w:r w:rsidR="00D275EA">
        <w:t xml:space="preserve"> się wyrazami „art. 13k ust.1-2f</w:t>
      </w:r>
      <w:r w:rsidR="00236AA5" w:rsidRPr="00236AA5">
        <w:t>”</w:t>
      </w:r>
      <w:r w:rsidR="00236AA5">
        <w:t>.</w:t>
      </w:r>
    </w:p>
    <w:p w14:paraId="40F981CB" w14:textId="35DE2A7C" w:rsidR="00B21275" w:rsidRPr="002202A5" w:rsidRDefault="002E01A7">
      <w:pPr>
        <w:pStyle w:val="ARTartustawynprozporzdzenia"/>
      </w:pPr>
      <w:r w:rsidRPr="002202A5">
        <w:t>Art</w:t>
      </w:r>
      <w:r w:rsidR="00E2595B" w:rsidRPr="002202A5">
        <w:t>. 2</w:t>
      </w:r>
      <w:r w:rsidRPr="002202A5">
        <w:t xml:space="preserve">. </w:t>
      </w:r>
      <w:r w:rsidR="00464DF0" w:rsidRPr="002202A5">
        <w:t xml:space="preserve">W ustawie z dnia 27 października 1994 r. o autostradach płatnych oraz o Krajowym Funduszu Drogowym (Dz. </w:t>
      </w:r>
      <w:r w:rsidR="00E33753" w:rsidRPr="002202A5">
        <w:t xml:space="preserve">U. </w:t>
      </w:r>
      <w:r w:rsidR="00266585" w:rsidRPr="002202A5">
        <w:t>20</w:t>
      </w:r>
      <w:r w:rsidR="00266585">
        <w:t>2</w:t>
      </w:r>
      <w:r w:rsidR="00D8275F">
        <w:t>2</w:t>
      </w:r>
      <w:r w:rsidR="00266585" w:rsidRPr="002202A5">
        <w:t xml:space="preserve"> </w:t>
      </w:r>
      <w:r w:rsidR="002D1FA8" w:rsidRPr="002202A5">
        <w:t xml:space="preserve">r. poz. </w:t>
      </w:r>
      <w:r w:rsidR="00D8275F">
        <w:t>659 i</w:t>
      </w:r>
      <w:r w:rsidR="00364F04">
        <w:t xml:space="preserve"> </w:t>
      </w:r>
      <w:r w:rsidR="00D93D04">
        <w:t>10</w:t>
      </w:r>
      <w:r w:rsidR="00D8275F">
        <w:t>79</w:t>
      </w:r>
      <w:r w:rsidR="00464DF0" w:rsidRPr="002202A5">
        <w:t>)</w:t>
      </w:r>
      <w:r w:rsidR="002D1FA8" w:rsidRPr="002202A5">
        <w:t xml:space="preserve"> </w:t>
      </w:r>
      <w:r w:rsidR="00B21275" w:rsidRPr="002202A5">
        <w:t>wprowadza się następujące zmiany:</w:t>
      </w:r>
    </w:p>
    <w:p w14:paraId="3EF50D85" w14:textId="77777777" w:rsidR="002F0A07" w:rsidRDefault="00B21275">
      <w:pPr>
        <w:pStyle w:val="PKTpunkt"/>
      </w:pPr>
      <w:r w:rsidRPr="0089614F">
        <w:t>1)</w:t>
      </w:r>
      <w:r w:rsidR="004A1AA9" w:rsidRPr="0089614F">
        <w:t xml:space="preserve"> </w:t>
      </w:r>
      <w:bookmarkStart w:id="31" w:name="mip44899552"/>
      <w:bookmarkStart w:id="32" w:name="mip45431386"/>
      <w:bookmarkStart w:id="33" w:name="mip45431387"/>
      <w:bookmarkEnd w:id="31"/>
      <w:bookmarkEnd w:id="32"/>
      <w:bookmarkEnd w:id="33"/>
      <w:r w:rsidR="002F0A07">
        <w:t>w art. 37a :</w:t>
      </w:r>
    </w:p>
    <w:p w14:paraId="5A148E7E" w14:textId="77777777" w:rsidR="002F0A07" w:rsidRDefault="002F0A07" w:rsidP="002F0A07">
      <w:pPr>
        <w:pStyle w:val="LITlitera"/>
      </w:pPr>
      <w:r>
        <w:t xml:space="preserve">a) ust. 8 otrzymuje brzmienie: </w:t>
      </w:r>
    </w:p>
    <w:p w14:paraId="61AB562E" w14:textId="77777777" w:rsidR="002F0A07" w:rsidRDefault="002F0A07" w:rsidP="002F0A07">
      <w:pPr>
        <w:pStyle w:val="ZUSTzmustartykuempunktem"/>
      </w:pPr>
      <w:r w:rsidRPr="002F0A07">
        <w:t>„8. Opłata za przejazd autostradą, o której mowa w ust. 7, może być wniesiona</w:t>
      </w:r>
      <w:r>
        <w:t>:</w:t>
      </w:r>
    </w:p>
    <w:p w14:paraId="05161DD2" w14:textId="77777777" w:rsidR="002F0A07" w:rsidRDefault="002F0A07" w:rsidP="002F0A07">
      <w:pPr>
        <w:pStyle w:val="ZPKTzmpktartykuempunktem"/>
      </w:pPr>
      <w:r>
        <w:t>1)</w:t>
      </w:r>
      <w:r w:rsidRPr="002F0A07">
        <w:t xml:space="preserve"> w sposób przewidziany dla opłaty elektronicznej na podstawie danych </w:t>
      </w:r>
      <w:proofErr w:type="spellStart"/>
      <w:r w:rsidRPr="002F0A07">
        <w:t>geolokalizacyjnych</w:t>
      </w:r>
      <w:proofErr w:type="spellEnd"/>
      <w:r w:rsidRPr="002F0A07">
        <w:t xml:space="preserve"> przekazanych z urządzeń lub systemów, o których mowa w art. 13i ust. 3a ustawy z dnia 21 marc</w:t>
      </w:r>
      <w:r>
        <w:t>a 1985 r. o drogach publicznych;</w:t>
      </w:r>
    </w:p>
    <w:p w14:paraId="3C82C579" w14:textId="77777777" w:rsidR="002F0A07" w:rsidRDefault="002F0A07" w:rsidP="002F0A07">
      <w:pPr>
        <w:pStyle w:val="ZPKTzmpktartykuempunktem"/>
      </w:pPr>
      <w:r>
        <w:t>2) z wykorzystaniem usługi EETS w rozumieniu art. 4 pkt 41 ustawy z dnia 21 marca 1985 r. o drogach publicznych, na zasadach określonych w tej ustawie.</w:t>
      </w:r>
      <w:r w:rsidRPr="002F0A07">
        <w:t>”</w:t>
      </w:r>
      <w:r>
        <w:t>,</w:t>
      </w:r>
    </w:p>
    <w:p w14:paraId="7FDE9808" w14:textId="77777777" w:rsidR="00290BBD" w:rsidRDefault="002F0A07" w:rsidP="00290BBD">
      <w:pPr>
        <w:pStyle w:val="LITlitera"/>
      </w:pPr>
      <w:r>
        <w:t xml:space="preserve">b) </w:t>
      </w:r>
      <w:r w:rsidR="00290BBD">
        <w:t>w ust. 28:</w:t>
      </w:r>
    </w:p>
    <w:p w14:paraId="197B6C63" w14:textId="2451DFEB" w:rsidR="00290BBD" w:rsidRDefault="00290BBD" w:rsidP="00290BBD">
      <w:pPr>
        <w:pStyle w:val="TIRtiret"/>
      </w:pPr>
      <w:r w:rsidRPr="00290BBD">
        <w:t>–</w:t>
      </w:r>
      <w:r>
        <w:t xml:space="preserve"> pkt </w:t>
      </w:r>
      <w:r w:rsidR="00422AC7">
        <w:t>1 lit. b</w:t>
      </w:r>
      <w:r>
        <w:t xml:space="preserve"> wyrazy </w:t>
      </w:r>
      <w:r w:rsidRPr="00290BBD">
        <w:t>„</w:t>
      </w:r>
      <w:r>
        <w:t>KAS;</w:t>
      </w:r>
      <w:r w:rsidRPr="00290BBD">
        <w:t>”</w:t>
      </w:r>
      <w:r>
        <w:t xml:space="preserve"> zastępuje się wyrazami </w:t>
      </w:r>
      <w:r w:rsidRPr="00290BBD">
        <w:t>„</w:t>
      </w:r>
      <w:r>
        <w:t>KAS lub</w:t>
      </w:r>
      <w:r w:rsidRPr="00290BBD">
        <w:t>”</w:t>
      </w:r>
      <w:r>
        <w:t>,</w:t>
      </w:r>
    </w:p>
    <w:p w14:paraId="2EF9C0A6" w14:textId="77777777" w:rsidR="002F0A07" w:rsidRDefault="00290BBD" w:rsidP="00290BBD">
      <w:pPr>
        <w:pStyle w:val="TIRtiret"/>
      </w:pPr>
      <w:r w:rsidRPr="00290BBD">
        <w:t>–</w:t>
      </w:r>
      <w:r>
        <w:t xml:space="preserve"> dodaje się lit. c w brzmieniu:</w:t>
      </w:r>
    </w:p>
    <w:p w14:paraId="3E605A00" w14:textId="77777777" w:rsidR="002F0A07" w:rsidRDefault="00290BBD" w:rsidP="00290BBD">
      <w:pPr>
        <w:pStyle w:val="ZLITzmlitartykuempunktem"/>
      </w:pPr>
      <w:r w:rsidRPr="00290BBD">
        <w:t>„</w:t>
      </w:r>
      <w:r>
        <w:t>c) urządzenia, o który mowa w art. 16l ust. 1 ustawy o drogach publicznych, spełniającego wymagania określone w art. 16o ust. 1 pkt 2 tej ustawy.</w:t>
      </w:r>
      <w:r w:rsidRPr="00290BBD">
        <w:t>”</w:t>
      </w:r>
      <w:r>
        <w:t>,</w:t>
      </w:r>
    </w:p>
    <w:p w14:paraId="11698699" w14:textId="77777777" w:rsidR="00290BBD" w:rsidRDefault="00290BBD" w:rsidP="00290BBD">
      <w:pPr>
        <w:pStyle w:val="LITlitera"/>
      </w:pPr>
      <w:r>
        <w:t>c) w ust. 31</w:t>
      </w:r>
      <w:r w:rsidR="0018009B">
        <w:t>:</w:t>
      </w:r>
      <w:r>
        <w:t xml:space="preserve"> </w:t>
      </w:r>
    </w:p>
    <w:p w14:paraId="185D51D5" w14:textId="77777777" w:rsidR="00290BBD" w:rsidRDefault="00290BBD" w:rsidP="0018009B">
      <w:pPr>
        <w:pStyle w:val="TIRtiret"/>
      </w:pPr>
      <w:r w:rsidRPr="00290BBD">
        <w:t>–</w:t>
      </w:r>
      <w:r>
        <w:t xml:space="preserve"> we wprowadzeniu do wyliczenia wyrazy </w:t>
      </w:r>
      <w:r w:rsidRPr="00290BBD">
        <w:t>„</w:t>
      </w:r>
      <w:r>
        <w:t>ust. 8</w:t>
      </w:r>
      <w:r w:rsidRPr="00290BBD">
        <w:t>”</w:t>
      </w:r>
      <w:r>
        <w:t xml:space="preserve"> zastępuje się wyrazami </w:t>
      </w:r>
      <w:r w:rsidRPr="00290BBD">
        <w:t>„</w:t>
      </w:r>
      <w:r>
        <w:t>ust. 8 pkt 1</w:t>
      </w:r>
      <w:r w:rsidRPr="00290BBD">
        <w:t>”</w:t>
      </w:r>
      <w:r>
        <w:t>,</w:t>
      </w:r>
    </w:p>
    <w:p w14:paraId="4F191F56" w14:textId="77777777" w:rsidR="0018009B" w:rsidRDefault="00290BBD" w:rsidP="0018009B">
      <w:pPr>
        <w:pStyle w:val="TIRtiret"/>
      </w:pPr>
      <w:r w:rsidRPr="00290BBD">
        <w:t>–</w:t>
      </w:r>
      <w:r>
        <w:t xml:space="preserve"> w pkt 1</w:t>
      </w:r>
      <w:r w:rsidR="0018009B" w:rsidRPr="0018009B">
        <w:t xml:space="preserve"> </w:t>
      </w:r>
      <w:r w:rsidR="0018009B">
        <w:t xml:space="preserve">po wyrazach </w:t>
      </w:r>
      <w:r w:rsidR="0018009B" w:rsidRPr="0018009B">
        <w:t>„</w:t>
      </w:r>
      <w:r w:rsidR="0018009B">
        <w:t>ust. 1, 1a,</w:t>
      </w:r>
      <w:r w:rsidR="0018009B" w:rsidRPr="0018009B">
        <w:t>”</w:t>
      </w:r>
      <w:r w:rsidR="0018009B">
        <w:t xml:space="preserve"> dodaje się wyrazy </w:t>
      </w:r>
      <w:r w:rsidR="0018009B" w:rsidRPr="0018009B">
        <w:t>„</w:t>
      </w:r>
      <w:r w:rsidR="0018009B">
        <w:t>ust. 3</w:t>
      </w:r>
      <w:r w:rsidR="0018009B" w:rsidRPr="007C1B23">
        <w:rPr>
          <w:rStyle w:val="IGindeksgrny"/>
        </w:rPr>
        <w:t>1</w:t>
      </w:r>
      <w:r w:rsidR="0018009B">
        <w:t xml:space="preserve"> i 3</w:t>
      </w:r>
      <w:r w:rsidR="0018009B" w:rsidRPr="007C1B23">
        <w:rPr>
          <w:rStyle w:val="IGindeksgrny"/>
        </w:rPr>
        <w:t>2</w:t>
      </w:r>
      <w:r w:rsidR="0018009B">
        <w:t>,</w:t>
      </w:r>
      <w:r w:rsidRPr="0018009B">
        <w:t>”</w:t>
      </w:r>
      <w:r w:rsidR="0018009B">
        <w:t>;</w:t>
      </w:r>
    </w:p>
    <w:p w14:paraId="11D4009C" w14:textId="77777777" w:rsidR="00832D6C" w:rsidRDefault="002F0A07">
      <w:pPr>
        <w:pStyle w:val="PKTpunkt"/>
      </w:pPr>
      <w:r>
        <w:t xml:space="preserve">2) </w:t>
      </w:r>
      <w:r w:rsidR="00FE2EFC">
        <w:t>po</w:t>
      </w:r>
      <w:r w:rsidR="00832D6C">
        <w:t xml:space="preserve"> art. 37ge dodaje się </w:t>
      </w:r>
      <w:r w:rsidR="00FE2EFC">
        <w:t xml:space="preserve">art. 37gea </w:t>
      </w:r>
      <w:r w:rsidR="00832D6C">
        <w:t>w brzmieniu:</w:t>
      </w:r>
    </w:p>
    <w:p w14:paraId="0D281666" w14:textId="705912B9" w:rsidR="00FE2EFC" w:rsidRDefault="00832D6C" w:rsidP="00F0541F">
      <w:pPr>
        <w:pStyle w:val="ZUSTzmustartykuempunktem"/>
      </w:pPr>
      <w:r w:rsidRPr="00832D6C">
        <w:lastRenderedPageBreak/>
        <w:t>„</w:t>
      </w:r>
      <w:r w:rsidR="00FE2EFC">
        <w:t>Art. 37gea. 1</w:t>
      </w:r>
      <w:r>
        <w:t xml:space="preserve">. </w:t>
      </w:r>
      <w:r w:rsidR="00FE2EFC">
        <w:t xml:space="preserve">Szef KAS jest uprawniony do ustalania danych </w:t>
      </w:r>
      <w:r w:rsidR="00FE2EFC" w:rsidRPr="00FE2EFC">
        <w:t>właściciel</w:t>
      </w:r>
      <w:r w:rsidR="00FE2EFC">
        <w:t>i</w:t>
      </w:r>
      <w:r w:rsidR="00FE2EFC" w:rsidRPr="00FE2EFC">
        <w:t xml:space="preserve"> i posiadacz</w:t>
      </w:r>
      <w:r w:rsidR="00FE2EFC">
        <w:t>y</w:t>
      </w:r>
      <w:r w:rsidR="00FE2EFC" w:rsidRPr="00FE2EFC">
        <w:t xml:space="preserve"> pojazdów za pośrednictwem Krajowego Punktu Kontaktowego w wyniku wymiany informacji z właściwymi krajowymi punktami kontaktowymi innych państw członkowskich Unii Europejskiej</w:t>
      </w:r>
      <w:r>
        <w:t xml:space="preserve"> na zasadach określonych w </w:t>
      </w:r>
      <w:r w:rsidR="00FE2EFC">
        <w:t>art. 13ma</w:t>
      </w:r>
      <w:r w:rsidR="00422AC7">
        <w:t xml:space="preserve"> –</w:t>
      </w:r>
      <w:r w:rsidR="00FE2EFC">
        <w:t xml:space="preserve"> 13mc i art. 13me </w:t>
      </w:r>
      <w:r w:rsidR="00EC130A">
        <w:t>ustawy z dnia 21 marca 1985 r. o drogach publicznych</w:t>
      </w:r>
      <w:r w:rsidR="00320BE7">
        <w:t xml:space="preserve">, zwanej dalej </w:t>
      </w:r>
      <w:r w:rsidR="00320BE7" w:rsidRPr="00320BE7">
        <w:t>„</w:t>
      </w:r>
      <w:r w:rsidR="00320BE7">
        <w:t>transgraniczną wymianą informacji</w:t>
      </w:r>
      <w:r w:rsidR="00320BE7" w:rsidRPr="00320BE7">
        <w:t>”</w:t>
      </w:r>
      <w:r w:rsidR="00EC130A">
        <w:t>.</w:t>
      </w:r>
    </w:p>
    <w:p w14:paraId="55F00399" w14:textId="28B99F31" w:rsidR="00FE2EFC" w:rsidRPr="00FE2EFC" w:rsidRDefault="00FE2EFC" w:rsidP="00FE2EFC">
      <w:pPr>
        <w:pStyle w:val="ZUSTzmustartykuempunktem"/>
      </w:pPr>
      <w:r>
        <w:t xml:space="preserve">2. </w:t>
      </w:r>
      <w:r w:rsidRPr="00FE2EFC">
        <w:t xml:space="preserve">Wezwanie do wniesienia opłaty dodatkowej, o której mowa w art. 37ge ust. 1, wystawione na podstawie danych ustalonych na podstawie </w:t>
      </w:r>
      <w:r w:rsidR="00320BE7">
        <w:t>transgranicznej wymiany informacji</w:t>
      </w:r>
      <w:r w:rsidRPr="00FE2EFC">
        <w:t>, zwane dalej „wezwaniem</w:t>
      </w:r>
      <w:r>
        <w:t xml:space="preserve"> KPK</w:t>
      </w:r>
      <w:r w:rsidRPr="00FE2EFC">
        <w:t xml:space="preserve">”, </w:t>
      </w:r>
      <w:r w:rsidR="006A7A90">
        <w:t>oprócz danych wymienionych w art.  37ge ust. 7</w:t>
      </w:r>
      <w:r w:rsidR="00320BE7">
        <w:t>, zawiera</w:t>
      </w:r>
      <w:r w:rsidR="00422AC7">
        <w:t>:</w:t>
      </w:r>
      <w:r w:rsidR="00514359">
        <w:t xml:space="preserve"> </w:t>
      </w:r>
    </w:p>
    <w:p w14:paraId="73C6D56D" w14:textId="11F6D663" w:rsidR="006A7A90" w:rsidRDefault="00FE2EFC" w:rsidP="00F0541F">
      <w:pPr>
        <w:pStyle w:val="ZPKTzmpktartykuempunktem"/>
      </w:pPr>
      <w:r w:rsidRPr="00FE2EFC">
        <w:t xml:space="preserve">1) </w:t>
      </w:r>
      <w:r w:rsidR="00514359">
        <w:t>podstaw</w:t>
      </w:r>
      <w:r w:rsidR="00422AC7">
        <w:t>ę</w:t>
      </w:r>
      <w:r w:rsidRPr="006A7A90">
        <w:t xml:space="preserve"> prawn</w:t>
      </w:r>
      <w:r w:rsidR="00422AC7">
        <w:t>ą</w:t>
      </w:r>
      <w:r w:rsidRPr="006A7A90">
        <w:t xml:space="preserve"> naruszenia obowiązku wniesienia opłaty za przejazd autostradą</w:t>
      </w:r>
      <w:r w:rsidR="006A7A90">
        <w:t>;</w:t>
      </w:r>
    </w:p>
    <w:p w14:paraId="2DF6B66D" w14:textId="0E03ABE9" w:rsidR="00FE2EFC" w:rsidRPr="00FE2EFC" w:rsidRDefault="006A7A90" w:rsidP="00F0541F">
      <w:pPr>
        <w:pStyle w:val="ZPKTzmpktartykuempunktem"/>
      </w:pPr>
      <w:r>
        <w:t>2)</w:t>
      </w:r>
      <w:r w:rsidRPr="006A7A90">
        <w:t xml:space="preserve"> </w:t>
      </w:r>
      <w:r w:rsidR="00514359">
        <w:t>dan</w:t>
      </w:r>
      <w:r w:rsidR="00422AC7">
        <w:t>e</w:t>
      </w:r>
      <w:r w:rsidR="00514359">
        <w:t xml:space="preserve"> identyfikując</w:t>
      </w:r>
      <w:r w:rsidR="00422AC7">
        <w:t>e</w:t>
      </w:r>
      <w:r w:rsidR="00FE2EFC" w:rsidRPr="00FE2EFC">
        <w:t xml:space="preserve"> urządzenie, za pośrednictwem którego ujawniono naruszenie</w:t>
      </w:r>
      <w:r w:rsidR="00FE2EFC">
        <w:t xml:space="preserve">, jeśli </w:t>
      </w:r>
      <w:r w:rsidR="00320BE7">
        <w:t xml:space="preserve">urządzenie takie </w:t>
      </w:r>
      <w:r w:rsidR="00FE2EFC">
        <w:t>zostało zastosowane</w:t>
      </w:r>
      <w:r w:rsidR="00FE2EFC" w:rsidRPr="00FE2EFC">
        <w:t>.</w:t>
      </w:r>
    </w:p>
    <w:p w14:paraId="6CC148F0" w14:textId="77777777" w:rsidR="00FE2EFC" w:rsidRPr="00FE2EFC" w:rsidRDefault="006A7A90" w:rsidP="00FE2EFC">
      <w:pPr>
        <w:pStyle w:val="ZUSTzmustartykuempunktem"/>
      </w:pPr>
      <w:r>
        <w:t>3</w:t>
      </w:r>
      <w:r w:rsidR="00FE2EFC" w:rsidRPr="00FE2EFC">
        <w:t xml:space="preserve">. Wezwanie </w:t>
      </w:r>
      <w:r w:rsidR="00320BE7">
        <w:t xml:space="preserve">KPK </w:t>
      </w:r>
      <w:r w:rsidR="00FE2EFC" w:rsidRPr="00FE2EFC">
        <w:t>nie zawiera danych osobowych innych niż wymienione w art. 13mc ust. 1 pkt 2</w:t>
      </w:r>
      <w:r w:rsidR="00FE2EFC">
        <w:t xml:space="preserve"> ustawy z dnia 21 marca 1985 r. o drogach publicznych</w:t>
      </w:r>
      <w:r w:rsidR="00FE2EFC" w:rsidRPr="00FE2EFC">
        <w:t xml:space="preserve">. </w:t>
      </w:r>
    </w:p>
    <w:p w14:paraId="0DD53886" w14:textId="34E3AE5A" w:rsidR="006A7A90" w:rsidRPr="006A7A90" w:rsidRDefault="00A4279E" w:rsidP="006A7A90">
      <w:pPr>
        <w:pStyle w:val="ZUSTzmustartykuempunktem"/>
      </w:pPr>
      <w:r>
        <w:t>4</w:t>
      </w:r>
      <w:r w:rsidR="006A7A90" w:rsidRPr="006A7A90">
        <w:t xml:space="preserve">. Do </w:t>
      </w:r>
      <w:r w:rsidR="006A7A90">
        <w:t>wezwania KPK</w:t>
      </w:r>
      <w:r w:rsidR="006A7A90" w:rsidRPr="006A7A90">
        <w:t xml:space="preserve"> dołącza się jego tłumaczenie na język, w którym sporządzono dokument rejestracyjny pojazdu, lub tłumaczenie na jeden z języków urzędowych państwa członkowskiego Unii Europejskiej, w którym zarejestrowano pojazd wskazany w zapytaniu, o którym mowa w art. 13mb pkt 1</w:t>
      </w:r>
      <w:r w:rsidR="006A7A90">
        <w:t xml:space="preserve"> ustawy z dnia 21 marca 1985 r. o drogach publicznych</w:t>
      </w:r>
      <w:r w:rsidR="006A7A90" w:rsidRPr="006A7A90">
        <w:t xml:space="preserve">. Wątpliwości </w:t>
      </w:r>
      <w:r w:rsidR="006A7A90">
        <w:t>co do treści wezwania KPK</w:t>
      </w:r>
      <w:r w:rsidR="006A7A90" w:rsidRPr="006A7A90">
        <w:t xml:space="preserve"> rozstrzygane są na podstawie dokumentu sporządzonego w języku polskim.</w:t>
      </w:r>
    </w:p>
    <w:p w14:paraId="47E6325D" w14:textId="0E32D604" w:rsidR="006A7A90" w:rsidRPr="006A7A90" w:rsidRDefault="00A4279E" w:rsidP="006A7A90">
      <w:pPr>
        <w:pStyle w:val="ZUSTzmustartykuempunktem"/>
      </w:pPr>
      <w:r>
        <w:t>5</w:t>
      </w:r>
      <w:r w:rsidR="006A7A90" w:rsidRPr="006A7A90">
        <w:t xml:space="preserve">. Obowiązek tłumaczenia </w:t>
      </w:r>
      <w:r w:rsidR="006A7A90">
        <w:t>wezwania  KPK</w:t>
      </w:r>
      <w:r w:rsidR="006A7A90" w:rsidRPr="006A7A90">
        <w:t xml:space="preserve"> nie obejmuje dokumentów, które są do niego załączane przez </w:t>
      </w:r>
      <w:r w:rsidR="006A7A90">
        <w:t>Szefa KAS</w:t>
      </w:r>
      <w:r w:rsidR="006A7A90" w:rsidRPr="006A7A90">
        <w:t xml:space="preserve">.  </w:t>
      </w:r>
    </w:p>
    <w:p w14:paraId="6526F0C6" w14:textId="4F49169E" w:rsidR="002853E5" w:rsidRDefault="00A4279E">
      <w:pPr>
        <w:pStyle w:val="ZUSTzmustartykuempunktem"/>
      </w:pPr>
      <w:r>
        <w:t>6</w:t>
      </w:r>
      <w:r w:rsidR="002853E5" w:rsidRPr="002853E5">
        <w:t xml:space="preserve">. </w:t>
      </w:r>
      <w:r w:rsidR="00355C64">
        <w:t>W</w:t>
      </w:r>
      <w:r w:rsidR="00F55B96">
        <w:t>ezwania KPK nie wystawia się</w:t>
      </w:r>
      <w:r w:rsidR="002853E5" w:rsidRPr="002853E5">
        <w:t xml:space="preserve">, jeśli przewidywane koszty </w:t>
      </w:r>
      <w:r w:rsidR="00F55B96">
        <w:t>wystawienia i doręczenia wezwania KPK</w:t>
      </w:r>
      <w:r w:rsidR="002853E5" w:rsidRPr="002853E5">
        <w:t xml:space="preserve"> przekraczają połowę wysokości </w:t>
      </w:r>
      <w:r w:rsidR="00F55B96">
        <w:t>opłaty dodatkowej</w:t>
      </w:r>
      <w:r w:rsidR="002853E5" w:rsidRPr="002853E5">
        <w:t>.</w:t>
      </w:r>
    </w:p>
    <w:p w14:paraId="21EFD7B7" w14:textId="1FCF41E2" w:rsidR="00FE2EFC" w:rsidRPr="00FE2EFC" w:rsidRDefault="00A4279E" w:rsidP="00FE2EFC">
      <w:pPr>
        <w:pStyle w:val="ZUSTzmustartykuempunktem"/>
      </w:pPr>
      <w:r>
        <w:t>7</w:t>
      </w:r>
      <w:r w:rsidR="002853E5">
        <w:t xml:space="preserve">. </w:t>
      </w:r>
      <w:r w:rsidR="00FE2EFC" w:rsidRPr="00FE2EFC">
        <w:t xml:space="preserve">W zakresie nieuregulowanym </w:t>
      </w:r>
      <w:r w:rsidR="006A7A90">
        <w:t xml:space="preserve">niniejszym przepisie </w:t>
      </w:r>
      <w:r w:rsidR="002853E5">
        <w:t>w ust. 2</w:t>
      </w:r>
      <w:r w:rsidR="00FE2EFC" w:rsidRPr="00FE2EFC">
        <w:t>-</w:t>
      </w:r>
      <w:r>
        <w:t>4</w:t>
      </w:r>
      <w:r w:rsidR="00FE2EFC" w:rsidRPr="00FE2EFC">
        <w:t xml:space="preserve"> do wystawienia i doręczenia wezwania </w:t>
      </w:r>
      <w:r w:rsidR="002853E5">
        <w:t xml:space="preserve">KPK </w:t>
      </w:r>
      <w:r w:rsidR="00FE2EFC" w:rsidRPr="00FE2EFC">
        <w:t xml:space="preserve">stosuje się przepisy art. 37ge ust. </w:t>
      </w:r>
      <w:r w:rsidR="00BF3245">
        <w:t>7</w:t>
      </w:r>
      <w:r w:rsidR="00FE2EFC" w:rsidRPr="00FE2EFC">
        <w:t>-15.</w:t>
      </w:r>
    </w:p>
    <w:p w14:paraId="6746BB97" w14:textId="6D1F3A90" w:rsidR="00D07D9E" w:rsidRDefault="00A4279E" w:rsidP="00F0541F">
      <w:pPr>
        <w:pStyle w:val="ZUSTzmustartykuempunktem"/>
      </w:pPr>
      <w:r>
        <w:t>8</w:t>
      </w:r>
      <w:r w:rsidR="00FE2EFC" w:rsidRPr="00FE2EFC">
        <w:t xml:space="preserve">. Wystawienie wezwania </w:t>
      </w:r>
      <w:r w:rsidR="00320BE7">
        <w:t xml:space="preserve">KPK </w:t>
      </w:r>
      <w:r w:rsidR="00FE2EFC" w:rsidRPr="00FE2EFC">
        <w:t xml:space="preserve">wobec właściciela lub posiadacza pojazdu, którego dane ustalono </w:t>
      </w:r>
      <w:r w:rsidR="00320BE7">
        <w:t>w wyniku transgranicznej</w:t>
      </w:r>
      <w:r w:rsidR="006A7A90">
        <w:t xml:space="preserve"> wymiany </w:t>
      </w:r>
      <w:r w:rsidR="00320BE7">
        <w:t>informacji</w:t>
      </w:r>
      <w:r w:rsidR="00FE2EFC" w:rsidRPr="00FE2EFC">
        <w:t xml:space="preserve"> nie wyłącza możliwości </w:t>
      </w:r>
      <w:r w:rsidR="00515DBA">
        <w:t>za</w:t>
      </w:r>
      <w:r w:rsidR="00FE2EFC" w:rsidRPr="00FE2EFC">
        <w:t xml:space="preserve">stosowania </w:t>
      </w:r>
      <w:r w:rsidR="00515DBA" w:rsidRPr="00515DBA">
        <w:t xml:space="preserve">wobec tego podmiotu </w:t>
      </w:r>
      <w:r w:rsidR="00320BE7">
        <w:t>środków</w:t>
      </w:r>
      <w:r w:rsidR="00515DBA">
        <w:t xml:space="preserve"> określonych w </w:t>
      </w:r>
      <w:r w:rsidR="00FE2EFC" w:rsidRPr="00FE2EFC">
        <w:t>art. 37gg</w:t>
      </w:r>
      <w:r w:rsidR="002853E5">
        <w:t>.</w:t>
      </w:r>
    </w:p>
    <w:p w14:paraId="09333DA8" w14:textId="37E0A4AD" w:rsidR="002853E5" w:rsidRDefault="00A4279E" w:rsidP="00F0541F">
      <w:pPr>
        <w:pStyle w:val="ZUSTzmustartykuempunktem"/>
      </w:pPr>
      <w:r>
        <w:t>9</w:t>
      </w:r>
      <w:r w:rsidR="00D07D9E">
        <w:t xml:space="preserve">. Minister właściwy do spraw finansów publicznych określi, w drodze rozporządzenia, wzór zawiadomienia KPK mając na względzie wzór formularza określony w załączniku II do </w:t>
      </w:r>
      <w:r w:rsidRPr="00A4279E">
        <w:t xml:space="preserve">dyrektywy Parlamentu Europejskiego i Rady (UE) 2019/520 </w:t>
      </w:r>
      <w:r w:rsidRPr="00A4279E">
        <w:lastRenderedPageBreak/>
        <w:t>z dnia 19 marca 2019 r. w sprawie interoperacyjności systemów elektronicznego poboru opłat drogowych i ułatwiania transgranicznej wymiany informacji na temat przypadków nieuiszczenia opłat drogowych w Unii (Dz. Urz. UE L 91 z 29.3.2019, str. 45</w:t>
      </w:r>
      <w:r>
        <w:t>)</w:t>
      </w:r>
      <w:r w:rsidR="00D07D9E">
        <w:t>.</w:t>
      </w:r>
      <w:r w:rsidR="002853E5" w:rsidRPr="002853E5">
        <w:t>”</w:t>
      </w:r>
      <w:r w:rsidR="002853E5">
        <w:t>;</w:t>
      </w:r>
    </w:p>
    <w:p w14:paraId="0DD11606" w14:textId="77777777" w:rsidR="002853E5" w:rsidRDefault="00646990" w:rsidP="00F0541F">
      <w:pPr>
        <w:pStyle w:val="PKTpunkt"/>
      </w:pPr>
      <w:r>
        <w:t>3</w:t>
      </w:r>
      <w:r w:rsidR="002853E5">
        <w:t>) w art. 37gf po ust. 4 dodaje się ust. 4a w brzmieniu:</w:t>
      </w:r>
    </w:p>
    <w:p w14:paraId="29469C4D" w14:textId="1B28F426" w:rsidR="00832D6C" w:rsidRDefault="002853E5" w:rsidP="00F0541F">
      <w:pPr>
        <w:pStyle w:val="ZUSTzmustartykuempunktem"/>
      </w:pPr>
      <w:r w:rsidRPr="002853E5">
        <w:t>„</w:t>
      </w:r>
      <w:r>
        <w:t>4a.</w:t>
      </w:r>
      <w:r w:rsidRPr="002853E5">
        <w:t xml:space="preserve"> W postępowaniu wszczętym w wyniku wniesienia sprzeciwu od wezwania KPK, Szef KAS dokonuje czynności, w tym sporządza decyzje, postanowienia</w:t>
      </w:r>
      <w:r w:rsidR="00BF3245">
        <w:t xml:space="preserve">, </w:t>
      </w:r>
      <w:r w:rsidR="006A22D8">
        <w:t>zawiadomienia</w:t>
      </w:r>
      <w:r w:rsidRPr="002853E5">
        <w:t xml:space="preserve"> i inne pisma procesowe, w języku polskim. Przepis stosuje się również do podań i innych pism składanych Szefowi KAS w tym postępowaniu.”;</w:t>
      </w:r>
    </w:p>
    <w:p w14:paraId="14E711B0" w14:textId="77777777" w:rsidR="00464DF0" w:rsidRPr="002202A5" w:rsidRDefault="00646990" w:rsidP="00F0541F">
      <w:pPr>
        <w:pStyle w:val="PKTpunkt"/>
      </w:pPr>
      <w:r>
        <w:t>4</w:t>
      </w:r>
      <w:r w:rsidR="00832D6C">
        <w:t xml:space="preserve">) </w:t>
      </w:r>
      <w:r w:rsidR="00464DF0" w:rsidRPr="002202A5">
        <w:t>w art. 39</w:t>
      </w:r>
      <w:r w:rsidR="00DB0480" w:rsidRPr="002202A5">
        <w:t>b</w:t>
      </w:r>
      <w:r w:rsidR="00464DF0" w:rsidRPr="002202A5">
        <w:t xml:space="preserve"> </w:t>
      </w:r>
      <w:r w:rsidR="002D1FA8" w:rsidRPr="002202A5">
        <w:t xml:space="preserve">w </w:t>
      </w:r>
      <w:r w:rsidR="00464DF0" w:rsidRPr="002202A5">
        <w:t>ust. 1</w:t>
      </w:r>
      <w:r w:rsidR="002853E5">
        <w:t xml:space="preserve"> </w:t>
      </w:r>
      <w:r w:rsidR="00464DF0" w:rsidRPr="002202A5">
        <w:t xml:space="preserve">po pkt 5d dodaje się pkt 5da </w:t>
      </w:r>
      <w:r w:rsidR="001660A0" w:rsidRPr="002202A5">
        <w:t xml:space="preserve">i 5db </w:t>
      </w:r>
      <w:r w:rsidR="00464DF0" w:rsidRPr="002202A5">
        <w:t>w brzmieniu:</w:t>
      </w:r>
    </w:p>
    <w:p w14:paraId="7F9E4CFF" w14:textId="77777777" w:rsidR="001660A0" w:rsidRPr="002202A5" w:rsidRDefault="002D1FA8">
      <w:pPr>
        <w:pStyle w:val="ZPKTzmpktartykuempunktem"/>
      </w:pPr>
      <w:r w:rsidRPr="002202A5">
        <w:t>„</w:t>
      </w:r>
      <w:r w:rsidR="00464DF0" w:rsidRPr="002202A5">
        <w:t xml:space="preserve">5da) </w:t>
      </w:r>
      <w:r w:rsidR="001660A0" w:rsidRPr="002202A5">
        <w:t>odsetek, o który</w:t>
      </w:r>
      <w:r w:rsidR="00355C64">
        <w:t xml:space="preserve">ch mowa w art. 16j ust. 3 </w:t>
      </w:r>
      <w:r w:rsidR="001660A0" w:rsidRPr="002202A5">
        <w:t>ustawy z dnia 21 marca 1985 r. o drogach publicznych, naliczanych od opłat, które stanowią przychód Funduszu;</w:t>
      </w:r>
    </w:p>
    <w:p w14:paraId="76FCDE73" w14:textId="77777777" w:rsidR="00464DF0" w:rsidRPr="002202A5" w:rsidRDefault="001660A0">
      <w:pPr>
        <w:pStyle w:val="ZPKTzmpktartykuempunktem"/>
      </w:pPr>
      <w:r w:rsidRPr="002202A5">
        <w:t xml:space="preserve">5db) </w:t>
      </w:r>
      <w:r w:rsidR="00464DF0" w:rsidRPr="004C46B3">
        <w:t xml:space="preserve">środków </w:t>
      </w:r>
      <w:r w:rsidR="00A47B76">
        <w:t xml:space="preserve">wpłaconych przez dostawców EETS </w:t>
      </w:r>
      <w:r w:rsidR="00A47B76" w:rsidRPr="00A47B76">
        <w:t xml:space="preserve">na rzecz Szefa </w:t>
      </w:r>
      <w:r w:rsidR="00A47B76">
        <w:t xml:space="preserve">KAS </w:t>
      </w:r>
      <w:r w:rsidR="002D1FA8" w:rsidRPr="004C46B3">
        <w:t>z tytułu pokrycia</w:t>
      </w:r>
      <w:r w:rsidR="00464DF0" w:rsidRPr="004C46B3">
        <w:t xml:space="preserve"> kosztów, o których mowa w </w:t>
      </w:r>
      <w:r w:rsidR="004C35A0" w:rsidRPr="004C46B3">
        <w:t>art. 16</w:t>
      </w:r>
      <w:r w:rsidR="00347123" w:rsidRPr="004C46B3">
        <w:t>i</w:t>
      </w:r>
      <w:r w:rsidR="004C35A0" w:rsidRPr="004C46B3">
        <w:t xml:space="preserve"> ust. </w:t>
      </w:r>
      <w:r w:rsidR="00347123" w:rsidRPr="004C46B3">
        <w:t xml:space="preserve">1 </w:t>
      </w:r>
      <w:r w:rsidR="00A47B76">
        <w:t>pkt 6a i art. 16xb ust. 9 ustawy z dnia 21 marca 1985 r. o drogach publicznych</w:t>
      </w:r>
      <w:r w:rsidR="002D1FA8" w:rsidRPr="004C46B3">
        <w:t>;</w:t>
      </w:r>
      <w:r w:rsidR="00B21275" w:rsidRPr="004C46B3">
        <w:t>”;</w:t>
      </w:r>
    </w:p>
    <w:p w14:paraId="5DEEDFE1" w14:textId="77777777" w:rsidR="00B21275" w:rsidRPr="004C46B3" w:rsidRDefault="00646990" w:rsidP="004C46B3">
      <w:r>
        <w:t>5</w:t>
      </w:r>
      <w:r w:rsidR="00B21275" w:rsidRPr="004C46B3">
        <w:t>) w art. 39f w ust. 1:</w:t>
      </w:r>
    </w:p>
    <w:p w14:paraId="300FAF8E" w14:textId="77777777" w:rsidR="00B21275" w:rsidRPr="002202A5" w:rsidRDefault="00B21275">
      <w:pPr>
        <w:pStyle w:val="LITlitera"/>
      </w:pPr>
      <w:r w:rsidRPr="002202A5">
        <w:t>a) pkt 5a otrzymuje brzmienie:</w:t>
      </w:r>
    </w:p>
    <w:p w14:paraId="64CE94E1" w14:textId="77777777" w:rsidR="00B21275" w:rsidRPr="002202A5" w:rsidRDefault="00B21275">
      <w:pPr>
        <w:pStyle w:val="ZPKTzmpktartykuempunktem"/>
      </w:pPr>
      <w:r w:rsidRPr="002202A5">
        <w:t xml:space="preserve">,,5a) wynagrodzenie dla dostawcy EETS, o którym mowa w art. 16t ust. 1 ustawy z dnia 21 marca 1985 r. o drogach publicznych, wypłacane przez </w:t>
      </w:r>
      <w:r w:rsidR="009820F7">
        <w:t xml:space="preserve">Szefa </w:t>
      </w:r>
      <w:r w:rsidR="00A47B76">
        <w:t>KAS</w:t>
      </w:r>
      <w:r w:rsidRPr="002202A5">
        <w:t>;”,</w:t>
      </w:r>
    </w:p>
    <w:p w14:paraId="643261B7" w14:textId="77777777" w:rsidR="00B21275" w:rsidRPr="002202A5" w:rsidRDefault="00B21275">
      <w:pPr>
        <w:pStyle w:val="LITlitera"/>
      </w:pPr>
      <w:r w:rsidRPr="002202A5">
        <w:t>b) p</w:t>
      </w:r>
      <w:r w:rsidR="00A47B76">
        <w:t xml:space="preserve">o pkt 5a dodaje się pkt 5b </w:t>
      </w:r>
      <w:r w:rsidRPr="002202A5">
        <w:t>w brzmieniu:</w:t>
      </w:r>
    </w:p>
    <w:p w14:paraId="7BDB8B7C" w14:textId="77777777" w:rsidR="00B21275" w:rsidRPr="002202A5" w:rsidRDefault="00B21275" w:rsidP="00A47B76">
      <w:pPr>
        <w:pStyle w:val="ZPKTzmpktartykuempunktem"/>
      </w:pPr>
      <w:r w:rsidRPr="004C46B3">
        <w:t xml:space="preserve">,,5b) </w:t>
      </w:r>
      <w:r w:rsidRPr="002202A5">
        <w:t>koszty postępowania przed Komisją, o której mowa w art. 16z ust. 1 ustawy z dnia 21 marca 1985 r. o drogach publicznych</w:t>
      </w:r>
      <w:r w:rsidR="002752DD" w:rsidRPr="002202A5">
        <w:t xml:space="preserve">, </w:t>
      </w:r>
      <w:r w:rsidR="00A47B76">
        <w:t xml:space="preserve">ponoszone przez </w:t>
      </w:r>
      <w:r w:rsidR="009820F7">
        <w:t>Szef</w:t>
      </w:r>
      <w:r w:rsidR="00A47B76">
        <w:t>a</w:t>
      </w:r>
      <w:r w:rsidR="009820F7">
        <w:t xml:space="preserve"> </w:t>
      </w:r>
      <w:r w:rsidR="00A47B76">
        <w:t>KAS</w:t>
      </w:r>
      <w:r w:rsidRPr="002202A5">
        <w:t>;</w:t>
      </w:r>
      <w:r w:rsidR="00977679" w:rsidRPr="002202A5">
        <w:t>”</w:t>
      </w:r>
      <w:r w:rsidRPr="002202A5">
        <w:t>.</w:t>
      </w:r>
    </w:p>
    <w:p w14:paraId="3083045E" w14:textId="5763DF9C" w:rsidR="000B266D" w:rsidRPr="004C46B3" w:rsidRDefault="00464DF0">
      <w:pPr>
        <w:pStyle w:val="ARTartustawynprozporzdzenia"/>
      </w:pPr>
      <w:r w:rsidRPr="004C46B3">
        <w:t xml:space="preserve">Art. 3. </w:t>
      </w:r>
      <w:r w:rsidR="000B266D" w:rsidRPr="004C46B3">
        <w:t xml:space="preserve">W ustawie z dnia 20 czerwca 1997 r. – Prawo o ruchu drogowym (Dz. U. z </w:t>
      </w:r>
      <w:r w:rsidR="00266585" w:rsidRPr="004C46B3">
        <w:t>20</w:t>
      </w:r>
      <w:r w:rsidR="00266585">
        <w:t>2</w:t>
      </w:r>
      <w:r w:rsidR="00AD2A22">
        <w:t>2</w:t>
      </w:r>
      <w:r w:rsidR="00266585" w:rsidRPr="004C46B3">
        <w:t xml:space="preserve"> </w:t>
      </w:r>
      <w:r w:rsidR="000B266D" w:rsidRPr="004C46B3">
        <w:t xml:space="preserve">r. poz. </w:t>
      </w:r>
      <w:r w:rsidR="00AD2A22">
        <w:t>988</w:t>
      </w:r>
      <w:r w:rsidR="00FE5298">
        <w:t xml:space="preserve"> i </w:t>
      </w:r>
      <w:r w:rsidR="00AD2A22">
        <w:t>1002</w:t>
      </w:r>
      <w:r w:rsidR="000B266D" w:rsidRPr="004C46B3">
        <w:t>) po art. 80r dodaje się art. 80ra w brzmieniu:</w:t>
      </w:r>
    </w:p>
    <w:p w14:paraId="2D4B486A" w14:textId="274DDAF6" w:rsidR="000B266D" w:rsidRPr="004C46B3" w:rsidRDefault="000B266D">
      <w:pPr>
        <w:pStyle w:val="ZARTzmartartykuempunktem"/>
      </w:pPr>
      <w:r w:rsidRPr="004C46B3">
        <w:t xml:space="preserve">„Art. 80ra. Krajowy Punkt Kontaktowy umożliwia </w:t>
      </w:r>
      <w:r w:rsidR="005A48B4">
        <w:t>ponadto</w:t>
      </w:r>
      <w:r w:rsidR="005A48B4" w:rsidRPr="004C46B3">
        <w:t xml:space="preserve"> </w:t>
      </w:r>
      <w:r w:rsidRPr="004C46B3">
        <w:t>wymianę informacji dotyczących naruszeń obowiązku uiszczenia opłat</w:t>
      </w:r>
      <w:r w:rsidR="00BF24EF">
        <w:t>y elektronicznej</w:t>
      </w:r>
      <w:r w:rsidR="003952D2">
        <w:t xml:space="preserve"> </w:t>
      </w:r>
      <w:r w:rsidRPr="004C46B3">
        <w:t xml:space="preserve">na zasadach określonych w ustawie z dnia 21 marca 1985 r. o drogach publicznych (Dz. U. </w:t>
      </w:r>
      <w:r w:rsidR="006172A0">
        <w:t xml:space="preserve">z </w:t>
      </w:r>
      <w:r w:rsidR="00AD2A22">
        <w:t xml:space="preserve">2021 </w:t>
      </w:r>
      <w:r w:rsidR="006172A0">
        <w:t xml:space="preserve">r. poz. </w:t>
      </w:r>
      <w:r w:rsidR="00AD2A22">
        <w:t>1376</w:t>
      </w:r>
      <w:r w:rsidR="00F651FF">
        <w:t xml:space="preserve"> i 1595 oraz z 2022 r. poz. 32, 655 i 1261</w:t>
      </w:r>
      <w:r w:rsidR="00D93D04" w:rsidRPr="00D93D04">
        <w:rPr>
          <w:rStyle w:val="IGindeksgrny"/>
        </w:rPr>
        <w:t>)</w:t>
      </w:r>
      <w:r w:rsidRPr="004C46B3">
        <w:t>)</w:t>
      </w:r>
      <w:r w:rsidR="00BF3245">
        <w:t xml:space="preserve"> oraz naruszeń obowiązku wnoszenia opłaty za przejazd autostradą na zasadach określonych w ustawie z dnia 27 października 1994 r. o autostradach płatnych oraz o Krajowym Funduszu Drogowym (Dz. U. z 202</w:t>
      </w:r>
      <w:r w:rsidR="00A4279E">
        <w:t>2</w:t>
      </w:r>
      <w:r w:rsidR="00BF3245">
        <w:t xml:space="preserve"> r. poz. </w:t>
      </w:r>
      <w:r w:rsidR="00A4279E">
        <w:t>659 i 1079</w:t>
      </w:r>
      <w:r w:rsidR="00BF3245">
        <w:t>)</w:t>
      </w:r>
      <w:r w:rsidRPr="004C46B3">
        <w:t xml:space="preserve">.”. </w:t>
      </w:r>
    </w:p>
    <w:p w14:paraId="3C25E22D" w14:textId="39DEAA53" w:rsidR="003B7BB6" w:rsidRDefault="00073BB1">
      <w:pPr>
        <w:pStyle w:val="ARTartustawynprozporzdzenia"/>
      </w:pPr>
      <w:r w:rsidRPr="004C46B3">
        <w:t xml:space="preserve">Art. </w:t>
      </w:r>
      <w:r w:rsidR="00E273A3">
        <w:t>4</w:t>
      </w:r>
      <w:r w:rsidRPr="004C46B3">
        <w:t xml:space="preserve">. </w:t>
      </w:r>
      <w:r w:rsidR="003B7BB6">
        <w:t>W ustawie z dnia 6 września 2001 r. o transporcie drogowym (Dz. U. z 20</w:t>
      </w:r>
      <w:r w:rsidR="00FE5298">
        <w:t>2</w:t>
      </w:r>
      <w:r w:rsidR="00AD2A22">
        <w:t>2</w:t>
      </w:r>
      <w:r w:rsidR="003B7BB6">
        <w:t xml:space="preserve"> r. poz. </w:t>
      </w:r>
      <w:r w:rsidR="00AD2A22">
        <w:t>180, 209</w:t>
      </w:r>
      <w:r w:rsidR="003B7BB6">
        <w:t>) wprowadza się następujące zmiany:</w:t>
      </w:r>
    </w:p>
    <w:p w14:paraId="14629FC2" w14:textId="77777777" w:rsidR="003B7BB6" w:rsidRDefault="003B7BB6" w:rsidP="00B4764E">
      <w:pPr>
        <w:pStyle w:val="PKTpunkt"/>
      </w:pPr>
      <w:r>
        <w:lastRenderedPageBreak/>
        <w:t xml:space="preserve">1) w art. 55 w ust. 1 w pkt 3a </w:t>
      </w:r>
      <w:r w:rsidR="00A47B76">
        <w:t>po wyrazach</w:t>
      </w:r>
      <w:r>
        <w:t xml:space="preserve"> </w:t>
      </w:r>
      <w:r w:rsidRPr="003B7BB6">
        <w:t>„</w:t>
      </w:r>
      <w:r w:rsidRPr="00AA46A8">
        <w:t>art. 13i ust. 3 i 3a</w:t>
      </w:r>
      <w:r w:rsidRPr="003B7BB6">
        <w:t>”</w:t>
      </w:r>
      <w:r>
        <w:t xml:space="preserve"> </w:t>
      </w:r>
      <w:r w:rsidR="00A47B76">
        <w:t>dodaje się</w:t>
      </w:r>
      <w:r>
        <w:t xml:space="preserve"> wyraz</w:t>
      </w:r>
      <w:r w:rsidR="00A47B76">
        <w:t>y</w:t>
      </w:r>
      <w:r>
        <w:t xml:space="preserve"> </w:t>
      </w:r>
      <w:r w:rsidRPr="003B7BB6">
        <w:t>„</w:t>
      </w:r>
      <w:r>
        <w:t>oraz art. 16l ust. 1</w:t>
      </w:r>
      <w:r w:rsidRPr="003B7BB6">
        <w:t>”</w:t>
      </w:r>
      <w:r>
        <w:t>;</w:t>
      </w:r>
    </w:p>
    <w:p w14:paraId="26978CED" w14:textId="77777777" w:rsidR="00234B21" w:rsidRDefault="00234B21" w:rsidP="00B4764E">
      <w:pPr>
        <w:pStyle w:val="PKTpunkt"/>
      </w:pPr>
      <w:r>
        <w:t>2) w art. 67 ust. 4 otrzymuje brzmienie:</w:t>
      </w:r>
    </w:p>
    <w:p w14:paraId="1F062376" w14:textId="77777777" w:rsidR="00234B21" w:rsidRDefault="00234B21" w:rsidP="00234B21">
      <w:pPr>
        <w:pStyle w:val="ZUSTzmustartykuempunktem"/>
      </w:pPr>
      <w:r w:rsidRPr="00234B21">
        <w:t xml:space="preserve">„4. Inspekcja może prowadzić wyszukiwania informacji za pośrednictwem Krajowego Punktu Kontaktowego </w:t>
      </w:r>
      <w:r>
        <w:t>w</w:t>
      </w:r>
      <w:r w:rsidRPr="00234B21">
        <w:t xml:space="preserve"> celu wykonywania zadań w zakresie</w:t>
      </w:r>
      <w:r>
        <w:t>:</w:t>
      </w:r>
    </w:p>
    <w:p w14:paraId="498B24A8" w14:textId="4C5C7A45" w:rsidR="00234B21" w:rsidRDefault="00234B21" w:rsidP="00234B21">
      <w:pPr>
        <w:pStyle w:val="ZPKTzmpktartykuempunktem"/>
      </w:pPr>
      <w:r>
        <w:t>1)</w:t>
      </w:r>
      <w:r w:rsidRPr="00234B21">
        <w:t xml:space="preserve"> kontroli ruchu drogowego, o których mowa w </w:t>
      </w:r>
      <w:r w:rsidRPr="00AA46A8">
        <w:t>art. 50 pkt 1</w:t>
      </w:r>
      <w:r>
        <w:t xml:space="preserve">, </w:t>
      </w:r>
      <w:r w:rsidRPr="00234B21">
        <w:t xml:space="preserve">na zasadach określonych w </w:t>
      </w:r>
      <w:r w:rsidRPr="00AA46A8">
        <w:t>art. 80k</w:t>
      </w:r>
      <w:r w:rsidR="00E72655">
        <w:t xml:space="preserve"> – </w:t>
      </w:r>
      <w:r w:rsidRPr="00AA46A8">
        <w:t>80</w:t>
      </w:r>
      <w:r w:rsidR="00E72655">
        <w:t>o i art. 80q</w:t>
      </w:r>
      <w:r w:rsidRPr="00234B21">
        <w:t xml:space="preserve"> ustawy z dnia 20 czerwca 1997 r. - Prawo o ruchu drogowym</w:t>
      </w:r>
      <w:r>
        <w:t>;</w:t>
      </w:r>
    </w:p>
    <w:p w14:paraId="7A0A231C" w14:textId="77777777" w:rsidR="00234B21" w:rsidRDefault="00234B21" w:rsidP="00234B21">
      <w:pPr>
        <w:pStyle w:val="ZPKTzmpktartykuempunktem"/>
      </w:pPr>
      <w:r>
        <w:t>2) kontroli prawidłowości uiszczenia opłaty elektronicznej,</w:t>
      </w:r>
      <w:r w:rsidRPr="00234B21">
        <w:t xml:space="preserve"> o której mowa w </w:t>
      </w:r>
      <w:r w:rsidRPr="00AA46A8">
        <w:t>art. 13 ust. 1 pkt 3</w:t>
      </w:r>
      <w:r w:rsidRPr="00234B21">
        <w:t xml:space="preserve"> ustawy z dnia 21 marca 1985 r. o drogach publicznych</w:t>
      </w:r>
      <w:r>
        <w:t>, na zasadach określonych w art. 13ma-art. 13mc i art. 13mf tej ustawy.</w:t>
      </w:r>
      <w:r w:rsidRPr="00234B21">
        <w:t>”</w:t>
      </w:r>
      <w:r>
        <w:t>;</w:t>
      </w:r>
    </w:p>
    <w:p w14:paraId="71F1E074" w14:textId="77777777" w:rsidR="00FA47DD" w:rsidRDefault="00234B21" w:rsidP="00B4764E">
      <w:pPr>
        <w:pStyle w:val="PKTpunkt"/>
      </w:pPr>
      <w:r>
        <w:t>3</w:t>
      </w:r>
      <w:r w:rsidR="003B7BB6">
        <w:t>) w</w:t>
      </w:r>
      <w:r w:rsidR="00646990">
        <w:t xml:space="preserve"> </w:t>
      </w:r>
      <w:r w:rsidR="003B7BB6">
        <w:t>art. 68 w ust. 1 pkt 3</w:t>
      </w:r>
      <w:r w:rsidR="00FA47DD">
        <w:t xml:space="preserve"> otrzymuje brzmienie:</w:t>
      </w:r>
    </w:p>
    <w:p w14:paraId="673CC8EF" w14:textId="77777777" w:rsidR="00FA47DD" w:rsidRDefault="00FA47DD" w:rsidP="00FA47DD">
      <w:pPr>
        <w:pStyle w:val="ZPKTzmpktartykuempunktem"/>
      </w:pPr>
      <w:r w:rsidRPr="00FA47DD">
        <w:t>„</w:t>
      </w:r>
      <w:r>
        <w:t>3) w art. 50:</w:t>
      </w:r>
    </w:p>
    <w:p w14:paraId="21F57056" w14:textId="77777777" w:rsidR="00FA47DD" w:rsidRDefault="00FA47DD" w:rsidP="00FA47DD">
      <w:pPr>
        <w:pStyle w:val="ZLITwPKTzmlitwpktartykuempunktem"/>
      </w:pPr>
      <w:r>
        <w:t>a) pkt 1 lit. j podlegają:</w:t>
      </w:r>
    </w:p>
    <w:p w14:paraId="5FE36237" w14:textId="77777777" w:rsidR="00FA47DD" w:rsidRDefault="00186E02" w:rsidP="00FA47DD">
      <w:pPr>
        <w:pStyle w:val="ZTIRwLITzmtirwlitartykuempunktem"/>
      </w:pPr>
      <w:r w:rsidRPr="00186E02">
        <w:t>–</w:t>
      </w:r>
      <w:r>
        <w:t xml:space="preserve"> </w:t>
      </w:r>
      <w:r w:rsidR="00FA47DD">
        <w:t xml:space="preserve">właściciele, posiadacze i użytkownicy pojazdów, </w:t>
      </w:r>
    </w:p>
    <w:p w14:paraId="313BC30E" w14:textId="77777777" w:rsidR="00FA47DD" w:rsidRDefault="00186E02" w:rsidP="00FA47DD">
      <w:pPr>
        <w:pStyle w:val="ZTIRwLITzmtirwlitartykuempunktem"/>
      </w:pPr>
      <w:r w:rsidRPr="00186E02">
        <w:t>–</w:t>
      </w:r>
      <w:r>
        <w:t xml:space="preserve"> </w:t>
      </w:r>
      <w:r w:rsidR="00FA47DD">
        <w:t>korzystający z dróg publicznych w przypadku, o którym mowa w art. 13ia ust. 19 ustawy z dnia 21 marca 1985 r. o drogach publicznych,</w:t>
      </w:r>
    </w:p>
    <w:p w14:paraId="5CB6B937" w14:textId="77777777" w:rsidR="00FA47DD" w:rsidRDefault="00186E02" w:rsidP="00FA47DD">
      <w:pPr>
        <w:pStyle w:val="ZTIRwLITzmtirwlitartykuempunktem"/>
      </w:pPr>
      <w:r w:rsidRPr="00186E02">
        <w:t>–</w:t>
      </w:r>
      <w:r>
        <w:t xml:space="preserve"> </w:t>
      </w:r>
      <w:r w:rsidR="00FA47DD">
        <w:t>użytkownicy EETS</w:t>
      </w:r>
      <w:r>
        <w:t>,</w:t>
      </w:r>
    </w:p>
    <w:p w14:paraId="68EC579B" w14:textId="77777777" w:rsidR="00FA47DD" w:rsidRDefault="00186E02" w:rsidP="00FA47DD">
      <w:pPr>
        <w:pStyle w:val="ZTIRwLITzmtirwlitartykuempunktem"/>
      </w:pPr>
      <w:r w:rsidRPr="00186E02">
        <w:t>–</w:t>
      </w:r>
      <w:r>
        <w:t xml:space="preserve"> </w:t>
      </w:r>
      <w:r w:rsidR="00FA47DD">
        <w:t>kierujący pojazdami</w:t>
      </w:r>
    </w:p>
    <w:p w14:paraId="4DE9D356" w14:textId="77777777" w:rsidR="00FA47DD" w:rsidRDefault="00FA47DD" w:rsidP="00FA47DD">
      <w:pPr>
        <w:pStyle w:val="ZCZWSPTIRwLITzmczciwsptirwlitartykuempunktem"/>
      </w:pPr>
      <w:r>
        <w:t>- w zakresie i na zasadach określonych w ustawie o drogach publicznych oraz niniejszej ustawie,</w:t>
      </w:r>
    </w:p>
    <w:p w14:paraId="1E5D7804" w14:textId="77777777" w:rsidR="00FA47DD" w:rsidRDefault="00FA47DD" w:rsidP="00FA47DD">
      <w:pPr>
        <w:pStyle w:val="ZLITzmlitartykuempunktem"/>
      </w:pPr>
      <w:r>
        <w:t>b) pkt 5</w:t>
      </w:r>
      <w:r w:rsidR="00B4764E">
        <w:t xml:space="preserve"> </w:t>
      </w:r>
      <w:r>
        <w:t>podlegają:</w:t>
      </w:r>
    </w:p>
    <w:p w14:paraId="02D1E8E7" w14:textId="77777777" w:rsidR="00FA47DD" w:rsidRDefault="00186E02" w:rsidP="00FA47DD">
      <w:pPr>
        <w:pStyle w:val="ZTIRwLITzmtirwlitartykuempunktem"/>
      </w:pPr>
      <w:r w:rsidRPr="00186E02">
        <w:t>–</w:t>
      </w:r>
      <w:r>
        <w:t xml:space="preserve"> </w:t>
      </w:r>
      <w:r w:rsidR="00FA47DD">
        <w:t xml:space="preserve">każdy kto wniesie opłatę za przejazd autostradą, o którym mowa w art. 37a ust. 10 ustawy z dnia 27 października 1994 r. o autostradach płatnych oraz o Krajowym Funduszu Drogowym, </w:t>
      </w:r>
    </w:p>
    <w:p w14:paraId="49E0A947" w14:textId="77777777" w:rsidR="00186E02" w:rsidRDefault="00186E02" w:rsidP="00FA47DD">
      <w:pPr>
        <w:pStyle w:val="ZTIRwLITzmtirwlitartykuempunktem"/>
      </w:pPr>
      <w:r w:rsidRPr="00186E02">
        <w:t xml:space="preserve">– </w:t>
      </w:r>
      <w:r>
        <w:t>użytkownicy EETS,</w:t>
      </w:r>
    </w:p>
    <w:p w14:paraId="4ACAEDF3" w14:textId="77777777" w:rsidR="00FA47DD" w:rsidRDefault="00186E02" w:rsidP="00FA47DD">
      <w:pPr>
        <w:pStyle w:val="ZTIRwLITzmtirwlitartykuempunktem"/>
      </w:pPr>
      <w:r w:rsidRPr="00186E02">
        <w:t>–</w:t>
      </w:r>
      <w:r>
        <w:t xml:space="preserve"> </w:t>
      </w:r>
      <w:r w:rsidR="00FA47DD">
        <w:t>kierujący pojazdami</w:t>
      </w:r>
    </w:p>
    <w:p w14:paraId="661755FF" w14:textId="77777777" w:rsidR="003B7BB6" w:rsidRDefault="00FA47DD" w:rsidP="00FA47DD">
      <w:pPr>
        <w:pStyle w:val="ZCZWSPTIRwLITzmczciwsptirwlitartykuempunktem"/>
      </w:pPr>
      <w:r>
        <w:t xml:space="preserve">- w zakresie i na zasadach określonych w ustawie  </w:t>
      </w:r>
      <w:r w:rsidRPr="00FA47DD">
        <w:t xml:space="preserve">z dnia 27 października 1994 r. o autostradach płatnych oraz o Krajowym Funduszu Drogowym </w:t>
      </w:r>
      <w:r>
        <w:t>oraz niniejszej ustawie.</w:t>
      </w:r>
      <w:r w:rsidR="00B4764E" w:rsidRPr="00B4764E">
        <w:t>”</w:t>
      </w:r>
      <w:r w:rsidR="00B4764E">
        <w:t xml:space="preserve">; </w:t>
      </w:r>
    </w:p>
    <w:p w14:paraId="284B05DC" w14:textId="77777777" w:rsidR="00B4764E" w:rsidRDefault="00234B21" w:rsidP="00B4764E">
      <w:pPr>
        <w:pStyle w:val="PKTpunkt"/>
      </w:pPr>
      <w:r>
        <w:t>4</w:t>
      </w:r>
      <w:r w:rsidR="00B4764E">
        <w:t xml:space="preserve">) w art. 87 w ust. 1 w pkt 5 </w:t>
      </w:r>
      <w:r w:rsidR="00A47B76" w:rsidRPr="00A47B76">
        <w:t>po wyrazach „art. 13i ust. 3 i 3a” dodaje się wyrazy „oraz art. 16l ust. 1”</w:t>
      </w:r>
      <w:r w:rsidR="00A47B76">
        <w:t>.</w:t>
      </w:r>
    </w:p>
    <w:p w14:paraId="38314F8D" w14:textId="3D04FBC3" w:rsidR="009D2E12" w:rsidRDefault="003B7BB6" w:rsidP="009D2E12">
      <w:pPr>
        <w:pStyle w:val="ARTartustawynprozporzdzenia"/>
      </w:pPr>
      <w:r>
        <w:lastRenderedPageBreak/>
        <w:t xml:space="preserve">Art. 5. </w:t>
      </w:r>
      <w:r w:rsidR="00D93D04">
        <w:t>W ustawie z dnia 16 listopada 2016 r. o Krajowej Administracji Skarbowej (Dz. U. z 202</w:t>
      </w:r>
      <w:r w:rsidR="009D2E12">
        <w:t>2</w:t>
      </w:r>
      <w:r w:rsidR="00D93D04">
        <w:t xml:space="preserve"> r. poz. </w:t>
      </w:r>
      <w:r w:rsidR="009D2E12">
        <w:t>813, 835, 1079</w:t>
      </w:r>
      <w:r w:rsidR="00D93D04">
        <w:t>,</w:t>
      </w:r>
      <w:r w:rsidR="009D2E12">
        <w:t xml:space="preserve"> 1301 i 1488</w:t>
      </w:r>
      <w:r w:rsidR="00D93D04">
        <w:t xml:space="preserve">) w art. 54 w ust. 2 w pkt 7a po wyrazach </w:t>
      </w:r>
      <w:r w:rsidR="00D93D04" w:rsidRPr="00D93D04">
        <w:t>„</w:t>
      </w:r>
      <w:r w:rsidR="00D93D04">
        <w:t>art. 13i ust. 3 i 3a</w:t>
      </w:r>
      <w:r w:rsidR="00D93D04" w:rsidRPr="00D93D04">
        <w:t>”</w:t>
      </w:r>
      <w:r w:rsidR="00D93D04">
        <w:t xml:space="preserve"> dodaje się wyrazy </w:t>
      </w:r>
      <w:r w:rsidR="00D93D04" w:rsidRPr="00D93D04">
        <w:t>„</w:t>
      </w:r>
      <w:r w:rsidR="00D93D04">
        <w:t>oraz art. 16l ust. 1</w:t>
      </w:r>
      <w:r w:rsidR="00D93D04" w:rsidRPr="00D93D04">
        <w:t>”</w:t>
      </w:r>
      <w:r w:rsidR="00D93D04">
        <w:t xml:space="preserve">. </w:t>
      </w:r>
    </w:p>
    <w:p w14:paraId="03C9B9ED" w14:textId="495594BA" w:rsidR="00DE6AA7" w:rsidRDefault="00D93D04" w:rsidP="00DE6AA7">
      <w:pPr>
        <w:pStyle w:val="ARTartustawynprozporzdzenia"/>
      </w:pPr>
      <w:r>
        <w:t xml:space="preserve">Art. 6. </w:t>
      </w:r>
      <w:r w:rsidR="00EA2C7B" w:rsidRPr="004C46B3">
        <w:t>Do dnia 31 grudnia 2027 r. na obszarach EETS, na który</w:t>
      </w:r>
      <w:r w:rsidR="00AF67AC" w:rsidRPr="004C46B3">
        <w:t xml:space="preserve">ch nie stosuje się technologii wymienionych </w:t>
      </w:r>
      <w:r w:rsidR="00EA2C7B" w:rsidRPr="004C46B3">
        <w:t>w art. 13i ust. 1 pkt 1 i 2</w:t>
      </w:r>
      <w:r w:rsidR="00B33247" w:rsidRPr="004C46B3">
        <w:t xml:space="preserve"> ustawy zmienianej w art. 1</w:t>
      </w:r>
      <w:r w:rsidR="00DE6AA7">
        <w:t xml:space="preserve"> w brzmieniu nadanym niniejszą ustawą</w:t>
      </w:r>
      <w:r w:rsidR="00EA2C7B" w:rsidRPr="004C46B3">
        <w:t xml:space="preserve">, dostawcy EETS mogą </w:t>
      </w:r>
      <w:r w:rsidR="00934A97" w:rsidRPr="004C46B3">
        <w:t>oferować użytkownikom</w:t>
      </w:r>
      <w:r w:rsidR="00EA2C7B" w:rsidRPr="004C46B3">
        <w:t xml:space="preserve"> pojazdów samochodowych o dopuszczalnej masie całkowitej nieprzekraczającej 3,5 tony urządzenia </w:t>
      </w:r>
      <w:r w:rsidR="00934A97" w:rsidRPr="004C46B3">
        <w:t>EETS</w:t>
      </w:r>
      <w:r w:rsidR="00EA2C7B" w:rsidRPr="004C46B3">
        <w:t xml:space="preserve"> </w:t>
      </w:r>
      <w:r w:rsidR="00934A97" w:rsidRPr="004C46B3">
        <w:t xml:space="preserve">umożliwiające pobór opłat </w:t>
      </w:r>
      <w:r w:rsidR="00EA2C7B" w:rsidRPr="004C46B3">
        <w:t>wyłącznie w technologii, o której mowa w art. 13i ust. 1 pkt 3</w:t>
      </w:r>
      <w:r w:rsidR="00B33247" w:rsidRPr="004C46B3">
        <w:t xml:space="preserve"> ustawy zmienianej w art. 1</w:t>
      </w:r>
      <w:r w:rsidR="00DE6AA7">
        <w:t xml:space="preserve"> w brzmieniu nadanym niniejszą ustawą</w:t>
      </w:r>
      <w:r w:rsidR="00EA2C7B" w:rsidRPr="004C46B3">
        <w:t>.</w:t>
      </w:r>
    </w:p>
    <w:p w14:paraId="7E696FAE" w14:textId="7182D956" w:rsidR="00355485" w:rsidRDefault="00355485" w:rsidP="00DE6AA7">
      <w:pPr>
        <w:pStyle w:val="ARTartustawynprozporzdzenia"/>
      </w:pPr>
      <w:r>
        <w:t xml:space="preserve">Art. 7. </w:t>
      </w:r>
      <w:r w:rsidRPr="000A358B">
        <w:t>Minister właściwy do spraw transportu przekazuje Komisji Europejskiej</w:t>
      </w:r>
      <w:r>
        <w:t xml:space="preserve"> pierwsze sprawozdanie KPK</w:t>
      </w:r>
      <w:r w:rsidR="00734781">
        <w:t xml:space="preserve">, o którym mowa w art. 13md ust. 2 ustawy zmienianej w art. 1, </w:t>
      </w:r>
      <w:r>
        <w:t xml:space="preserve"> w terminie do dnia 19 kwietnia 2023 r. za okres </w:t>
      </w:r>
      <w:r w:rsidR="00734781">
        <w:t>od dnia wejścia w życie ustawy</w:t>
      </w:r>
      <w:r>
        <w:t xml:space="preserve">. </w:t>
      </w:r>
    </w:p>
    <w:p w14:paraId="710A5EFC" w14:textId="6CEF1629" w:rsidR="00355485" w:rsidRDefault="00355485" w:rsidP="00DE6AA7">
      <w:pPr>
        <w:pStyle w:val="ARTartustawynprozporzdzenia"/>
      </w:pPr>
      <w:r>
        <w:t xml:space="preserve">Art. </w:t>
      </w:r>
      <w:r w:rsidR="00A4279E">
        <w:t>8</w:t>
      </w:r>
      <w:r>
        <w:t xml:space="preserve">. </w:t>
      </w:r>
      <w:r w:rsidRPr="00355485">
        <w:t xml:space="preserve">Minister właściwy do spraw informatyzacji oraz krajowe podmioty uprawnione przekazują </w:t>
      </w:r>
      <w:r>
        <w:t xml:space="preserve">po raz pierwszy </w:t>
      </w:r>
      <w:r w:rsidRPr="00355485">
        <w:t xml:space="preserve">ministrowi właściwemu do spraw transportu informacje, o których mowa w </w:t>
      </w:r>
      <w:r>
        <w:t xml:space="preserve">art. 13md </w:t>
      </w:r>
      <w:r w:rsidRPr="00355485">
        <w:t>ust. 1</w:t>
      </w:r>
      <w:r>
        <w:t xml:space="preserve"> ustawy zmienianej w art. 1,</w:t>
      </w:r>
      <w:r w:rsidR="00A4279E">
        <w:t xml:space="preserve"> </w:t>
      </w:r>
      <w:r>
        <w:t xml:space="preserve">w terminie do dnia 19 marca 2023 r. </w:t>
      </w:r>
      <w:r w:rsidR="00AD2A22">
        <w:t>za okres od dnia wejścia w życie ustawy.</w:t>
      </w:r>
    </w:p>
    <w:p w14:paraId="6CEE7A22" w14:textId="77188DF8" w:rsidR="00073BB1" w:rsidRDefault="00073BB1">
      <w:pPr>
        <w:pStyle w:val="ARTartustawynprozporzdzenia"/>
      </w:pPr>
      <w:r w:rsidRPr="004C46B3">
        <w:t xml:space="preserve">Art. </w:t>
      </w:r>
      <w:r w:rsidR="00A4279E">
        <w:t>9</w:t>
      </w:r>
      <w:r w:rsidR="00C86E92" w:rsidRPr="004C46B3">
        <w:t xml:space="preserve">. </w:t>
      </w:r>
      <w:r w:rsidR="00B33247" w:rsidRPr="004C46B3">
        <w:t xml:space="preserve">Minister </w:t>
      </w:r>
      <w:r w:rsidR="00934A97" w:rsidRPr="004C46B3">
        <w:t>właściwy do spraw transportu uzupełni</w:t>
      </w:r>
      <w:r w:rsidR="00B33247" w:rsidRPr="004C46B3">
        <w:t xml:space="preserve"> r</w:t>
      </w:r>
      <w:r w:rsidR="003E0BEE" w:rsidRPr="004C46B3">
        <w:t>ejestr, o którym mowa w art. 16v ust. 1 ustawy zmienianej w art. 1</w:t>
      </w:r>
      <w:r w:rsidR="00DE6AA7">
        <w:t xml:space="preserve"> w brzmieniu nadanym niniejszą ustawą</w:t>
      </w:r>
      <w:r w:rsidR="003E0BEE" w:rsidRPr="004C46B3">
        <w:t xml:space="preserve">, </w:t>
      </w:r>
      <w:r w:rsidR="00B33247" w:rsidRPr="004C46B3">
        <w:t>o informacje wymienione</w:t>
      </w:r>
      <w:r w:rsidR="00DE6AA7">
        <w:t xml:space="preserve"> w art. 16v ust. 1 pkt 5 i 6</w:t>
      </w:r>
      <w:r w:rsidR="00934A97" w:rsidRPr="004C46B3">
        <w:t xml:space="preserve"> ustawy zmienianej w art. 1</w:t>
      </w:r>
      <w:r w:rsidR="00DE6AA7">
        <w:t xml:space="preserve"> w brzmieniu nadanym niniejszą ustawą</w:t>
      </w:r>
      <w:r w:rsidR="00934A97" w:rsidRPr="004C46B3">
        <w:t xml:space="preserve">, </w:t>
      </w:r>
      <w:r w:rsidR="003E0BEE" w:rsidRPr="004C46B3">
        <w:t xml:space="preserve">w terminie </w:t>
      </w:r>
      <w:r w:rsidR="002615D2">
        <w:t xml:space="preserve">7 dni </w:t>
      </w:r>
      <w:r w:rsidR="003E0BEE" w:rsidRPr="004C46B3">
        <w:t xml:space="preserve">do dnia </w:t>
      </w:r>
      <w:r w:rsidR="002615D2">
        <w:t>wejścia w życie niniejszej ustawy</w:t>
      </w:r>
      <w:r w:rsidR="00600D80">
        <w:t>.</w:t>
      </w:r>
    </w:p>
    <w:p w14:paraId="27EE94DF" w14:textId="0AD98814" w:rsidR="001F6538" w:rsidRDefault="001F6538">
      <w:pPr>
        <w:pStyle w:val="ARTartustawynprozporzdzenia"/>
      </w:pPr>
      <w:r>
        <w:t>Art. 10. 1. Umowy pomiędzy podmiotem pobierającym opłaty a dostawcą EETS zawarte przed dniem wejścia w życie niniejszej ustawy zostaną dostosowane do przepisów niniejszej ustawy w terminie 6 miesięcy od dnia jej wejścia w życie.</w:t>
      </w:r>
    </w:p>
    <w:p w14:paraId="18DC00E4" w14:textId="615C48A1" w:rsidR="001F6538" w:rsidRPr="004C46B3" w:rsidRDefault="001F6538" w:rsidP="001C6522">
      <w:pPr>
        <w:pStyle w:val="USTustnpkodeksu"/>
      </w:pPr>
      <w:r>
        <w:t>2. W przypadku, o którym mowa w ust. 1, uznaje się, że dostawcy EETS spełnili wymagania konieczne do zawarcia umowy dotyczącej świadczenia usługi EETS, o której mowa w art. 16e ust. 1 pkt 1 lit. b ustawy zmienianej w art. 1 ustawy.</w:t>
      </w:r>
    </w:p>
    <w:p w14:paraId="13D05DAB" w14:textId="5B8D5EBF" w:rsidR="00A33207" w:rsidRPr="00A33207" w:rsidRDefault="00073BB1" w:rsidP="00A33207">
      <w:pPr>
        <w:pStyle w:val="ARTartustawynprozporzdzenia"/>
      </w:pPr>
      <w:r w:rsidRPr="00D3345B">
        <w:t xml:space="preserve">Art. </w:t>
      </w:r>
      <w:r w:rsidR="00355485">
        <w:t>1</w:t>
      </w:r>
      <w:r w:rsidR="008779C0">
        <w:t>1</w:t>
      </w:r>
      <w:r w:rsidR="00A33207">
        <w:t xml:space="preserve">. </w:t>
      </w:r>
      <w:r w:rsidR="00A33207" w:rsidRPr="00A33207">
        <w:t xml:space="preserve">1. Maksymalny limit wydatków z budżetu państwa przeznaczonych na wykonywanie zadań </w:t>
      </w:r>
      <w:r w:rsidR="00A33207">
        <w:t xml:space="preserve">Głównego Inspektora Transportu Drogowego </w:t>
      </w:r>
      <w:r w:rsidR="00A33207" w:rsidRPr="00A33207">
        <w:t xml:space="preserve">wynikających z </w:t>
      </w:r>
      <w:r w:rsidR="00873C8F">
        <w:t xml:space="preserve">niniejszej </w:t>
      </w:r>
      <w:r w:rsidR="00A33207" w:rsidRPr="00A33207">
        <w:t>ustawy wynosi w roku:</w:t>
      </w:r>
    </w:p>
    <w:p w14:paraId="3BA63194" w14:textId="5978B6AD" w:rsidR="00A33207" w:rsidRPr="00A33207" w:rsidRDefault="00A33207" w:rsidP="00A33207">
      <w:pPr>
        <w:pStyle w:val="PKTpunkt"/>
      </w:pPr>
      <w:r w:rsidRPr="00A33207">
        <w:t>1) 20</w:t>
      </w:r>
      <w:r>
        <w:t>2</w:t>
      </w:r>
      <w:r w:rsidR="00D365BA">
        <w:t>2</w:t>
      </w:r>
      <w:r w:rsidRPr="00A33207">
        <w:t xml:space="preserve"> - 0 zł;</w:t>
      </w:r>
    </w:p>
    <w:p w14:paraId="3E88C764" w14:textId="014984CE" w:rsidR="00A33207" w:rsidRPr="00A33207" w:rsidRDefault="00D365BA" w:rsidP="00A33207">
      <w:pPr>
        <w:pStyle w:val="PKTpunkt"/>
      </w:pPr>
      <w:r>
        <w:t>2</w:t>
      </w:r>
      <w:r w:rsidR="00A33207" w:rsidRPr="00A33207">
        <w:t xml:space="preserve">) </w:t>
      </w:r>
      <w:r w:rsidR="00A33207">
        <w:t>2023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516</w:t>
      </w:r>
      <w:r w:rsidR="00AD2A22" w:rsidRPr="00A94DF8">
        <w:t> </w:t>
      </w:r>
      <w:r w:rsidR="00AD2A22">
        <w:t>0</w:t>
      </w:r>
      <w:r w:rsidR="00A94DF8" w:rsidRPr="00A94DF8">
        <w:t xml:space="preserve">00 </w:t>
      </w:r>
      <w:r w:rsidR="00A33207" w:rsidRPr="00A33207">
        <w:t>zł;</w:t>
      </w:r>
    </w:p>
    <w:p w14:paraId="20560B71" w14:textId="5D56B748" w:rsidR="00A33207" w:rsidRPr="00A33207" w:rsidRDefault="00D365BA" w:rsidP="00A33207">
      <w:pPr>
        <w:pStyle w:val="PKTpunkt"/>
      </w:pPr>
      <w:r>
        <w:lastRenderedPageBreak/>
        <w:t>3</w:t>
      </w:r>
      <w:r w:rsidR="00A33207" w:rsidRPr="00A33207">
        <w:t xml:space="preserve">) </w:t>
      </w:r>
      <w:r w:rsidR="00A33207">
        <w:t>2024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32</w:t>
      </w:r>
      <w:r w:rsidR="00A94DF8" w:rsidRPr="00A94DF8">
        <w:t>6 </w:t>
      </w:r>
      <w:r w:rsidR="00AD2A22">
        <w:t>0</w:t>
      </w:r>
      <w:r w:rsidR="00A94DF8" w:rsidRPr="00A94DF8">
        <w:t xml:space="preserve">00 </w:t>
      </w:r>
      <w:r w:rsidR="00A33207" w:rsidRPr="00A33207">
        <w:t>zł;</w:t>
      </w:r>
    </w:p>
    <w:p w14:paraId="2001A5CD" w14:textId="0693578B" w:rsidR="00A33207" w:rsidRPr="00A33207" w:rsidRDefault="00D365BA" w:rsidP="00A33207">
      <w:pPr>
        <w:pStyle w:val="PKTpunkt"/>
      </w:pPr>
      <w:r>
        <w:t>4</w:t>
      </w:r>
      <w:r w:rsidR="00A33207" w:rsidRPr="00A33207">
        <w:t xml:space="preserve">) </w:t>
      </w:r>
      <w:r w:rsidR="00A33207">
        <w:t>2025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32</w:t>
      </w:r>
      <w:r w:rsidR="00AD2A22" w:rsidRPr="00A94DF8">
        <w:t>6 </w:t>
      </w:r>
      <w:r w:rsidR="00AD2A22">
        <w:t>0</w:t>
      </w:r>
      <w:r w:rsidR="00A94DF8" w:rsidRPr="00A94DF8">
        <w:t xml:space="preserve">00 </w:t>
      </w:r>
      <w:r w:rsidR="00A33207" w:rsidRPr="00A33207">
        <w:t>zł;</w:t>
      </w:r>
    </w:p>
    <w:p w14:paraId="7A426257" w14:textId="6C4BDBCA" w:rsidR="00A33207" w:rsidRPr="00A33207" w:rsidRDefault="00D365BA" w:rsidP="00A33207">
      <w:pPr>
        <w:pStyle w:val="PKTpunkt"/>
      </w:pPr>
      <w:r>
        <w:t>5</w:t>
      </w:r>
      <w:r w:rsidR="00A33207" w:rsidRPr="00A33207">
        <w:t xml:space="preserve">) </w:t>
      </w:r>
      <w:r w:rsidR="00A33207">
        <w:t>2026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32</w:t>
      </w:r>
      <w:r w:rsidR="00AD2A22" w:rsidRPr="00A94DF8">
        <w:t>6 </w:t>
      </w:r>
      <w:r w:rsidR="00AD2A22">
        <w:t>0</w:t>
      </w:r>
      <w:r w:rsidR="00A94DF8" w:rsidRPr="00A94DF8">
        <w:t xml:space="preserve">00 </w:t>
      </w:r>
      <w:r w:rsidR="00A33207" w:rsidRPr="00A33207">
        <w:t>zł;</w:t>
      </w:r>
    </w:p>
    <w:p w14:paraId="5FC39EA3" w14:textId="1D29FD52" w:rsidR="00A33207" w:rsidRPr="00A33207" w:rsidRDefault="00D365BA" w:rsidP="00A33207">
      <w:pPr>
        <w:pStyle w:val="PKTpunkt"/>
      </w:pPr>
      <w:r>
        <w:t>6</w:t>
      </w:r>
      <w:r w:rsidR="00A33207" w:rsidRPr="00A33207">
        <w:t xml:space="preserve">) </w:t>
      </w:r>
      <w:r w:rsidR="00A33207">
        <w:t>2027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326 0</w:t>
      </w:r>
      <w:r w:rsidR="00A94DF8" w:rsidRPr="00A94DF8">
        <w:t xml:space="preserve">00 </w:t>
      </w:r>
      <w:r w:rsidR="00A33207" w:rsidRPr="00A33207">
        <w:t>zł;</w:t>
      </w:r>
    </w:p>
    <w:p w14:paraId="6EA9B6F1" w14:textId="0167BF78" w:rsidR="00A33207" w:rsidRPr="00A33207" w:rsidRDefault="00D365BA" w:rsidP="00A33207">
      <w:pPr>
        <w:pStyle w:val="PKTpunkt"/>
      </w:pPr>
      <w:r>
        <w:t>7</w:t>
      </w:r>
      <w:r w:rsidR="00A33207" w:rsidRPr="00A33207">
        <w:t xml:space="preserve">) </w:t>
      </w:r>
      <w:r w:rsidR="00A33207">
        <w:t>2028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 xml:space="preserve">326 </w:t>
      </w:r>
      <w:r w:rsidR="00AD2A22" w:rsidRPr="00A94DF8">
        <w:t> </w:t>
      </w:r>
      <w:r w:rsidR="00AD2A22">
        <w:t>0</w:t>
      </w:r>
      <w:r w:rsidR="00A94DF8" w:rsidRPr="00A94DF8">
        <w:t xml:space="preserve">00 </w:t>
      </w:r>
      <w:r w:rsidR="00A33207" w:rsidRPr="00A33207">
        <w:t>zł;</w:t>
      </w:r>
    </w:p>
    <w:p w14:paraId="7FDC32AF" w14:textId="25706B23" w:rsidR="00A33207" w:rsidRPr="00A33207" w:rsidRDefault="00D365BA" w:rsidP="00A33207">
      <w:pPr>
        <w:pStyle w:val="PKTpunkt"/>
      </w:pPr>
      <w:r>
        <w:t>8</w:t>
      </w:r>
      <w:r w:rsidR="00A33207" w:rsidRPr="00A33207">
        <w:t>) 202</w:t>
      </w:r>
      <w:r w:rsidR="00A33207">
        <w:t>9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326</w:t>
      </w:r>
      <w:r w:rsidR="00AD2A22" w:rsidRPr="00A94DF8">
        <w:t> </w:t>
      </w:r>
      <w:r w:rsidR="00AD2A22">
        <w:t>0</w:t>
      </w:r>
      <w:r w:rsidR="00A94DF8" w:rsidRPr="00A94DF8">
        <w:t xml:space="preserve">00 </w:t>
      </w:r>
      <w:r w:rsidR="00A33207" w:rsidRPr="00A33207">
        <w:t>zł;</w:t>
      </w:r>
    </w:p>
    <w:p w14:paraId="5880E643" w14:textId="506A2DE4" w:rsidR="00A4279E" w:rsidRDefault="00D365BA" w:rsidP="00A33207">
      <w:pPr>
        <w:pStyle w:val="PKTpunkt"/>
      </w:pPr>
      <w:r>
        <w:t>9</w:t>
      </w:r>
      <w:r w:rsidR="00A33207" w:rsidRPr="00A33207">
        <w:t>) 20</w:t>
      </w:r>
      <w:r w:rsidR="00A33207">
        <w:t>30</w:t>
      </w:r>
      <w:r w:rsidR="00515DBA">
        <w:t xml:space="preserve"> </w:t>
      </w:r>
      <w:r w:rsidR="00A33207" w:rsidRPr="00A33207">
        <w:t xml:space="preserve">- </w:t>
      </w:r>
      <w:r w:rsidR="00A94DF8" w:rsidRPr="00A94DF8">
        <w:t xml:space="preserve">1 </w:t>
      </w:r>
      <w:r w:rsidR="00AD2A22">
        <w:t>326</w:t>
      </w:r>
      <w:r w:rsidR="00AD2A22" w:rsidRPr="00A94DF8">
        <w:t> </w:t>
      </w:r>
      <w:r w:rsidR="00AD2A22">
        <w:t>0</w:t>
      </w:r>
      <w:r w:rsidR="00A94DF8" w:rsidRPr="00A94DF8">
        <w:t xml:space="preserve">00 </w:t>
      </w:r>
      <w:r w:rsidR="00A33207" w:rsidRPr="00A33207">
        <w:t>zł</w:t>
      </w:r>
      <w:r w:rsidR="00A4279E">
        <w:t>;</w:t>
      </w:r>
    </w:p>
    <w:p w14:paraId="3D915C95" w14:textId="76441882" w:rsidR="00A33207" w:rsidRPr="00A33207" w:rsidRDefault="00D365BA" w:rsidP="00D365BA">
      <w:pPr>
        <w:pStyle w:val="PKTpunkt"/>
      </w:pPr>
      <w:r>
        <w:t>10</w:t>
      </w:r>
      <w:r w:rsidR="00A4279E">
        <w:t>) 2031 -</w:t>
      </w:r>
      <w:r w:rsidR="00A4279E" w:rsidRPr="00A4279E">
        <w:t xml:space="preserve">1 </w:t>
      </w:r>
      <w:r w:rsidR="00AD2A22">
        <w:t>326 0</w:t>
      </w:r>
      <w:r w:rsidR="00A4279E" w:rsidRPr="00A4279E">
        <w:t>00 zł</w:t>
      </w:r>
      <w:r w:rsidR="00A33207" w:rsidRPr="00A33207">
        <w:t>.</w:t>
      </w:r>
    </w:p>
    <w:p w14:paraId="0C99A775" w14:textId="77777777" w:rsidR="00A33207" w:rsidRPr="00A33207" w:rsidRDefault="00A33207" w:rsidP="00A33207">
      <w:pPr>
        <w:pStyle w:val="USTustnpkodeksu"/>
      </w:pPr>
      <w:r w:rsidRPr="00A33207">
        <w:t>2. Minister właściwy do spraw transportu monitoruje wykorzystanie limitu wydatków, o którym mowa w ust. 1, oraz jest odpowiedzialny za wdrożenie mechanizmu korygującego, o którym mowa w ust. 3.</w:t>
      </w:r>
    </w:p>
    <w:p w14:paraId="7DB9F97C" w14:textId="77777777" w:rsidR="00A33207" w:rsidRPr="00A33207" w:rsidRDefault="00A33207" w:rsidP="00A33207">
      <w:pPr>
        <w:pStyle w:val="USTustnpkodeksu"/>
      </w:pPr>
      <w:r w:rsidRPr="00A33207">
        <w:t>3. W przypadku gdy wielkość wydatków po pierwszym półroczu danego roku budżetowego wyniesie więcej niż 65% limitu wydatków przewidzianych na dany rok, minister właściwy do spraw transportu obniża wielkość środków przeznaczonych na wydatki w drugim półroczu o kwotę stanowiącą różnicę między wielkością tego limitu a kwotą przekroczenia wydatków.</w:t>
      </w:r>
    </w:p>
    <w:p w14:paraId="62A4FCE9" w14:textId="77777777" w:rsidR="00A33207" w:rsidRPr="00A33207" w:rsidRDefault="00A33207" w:rsidP="00A33207">
      <w:pPr>
        <w:pStyle w:val="USTustnpkodeksu"/>
      </w:pPr>
      <w:r w:rsidRPr="00A33207">
        <w:t xml:space="preserve">4. W przypadku gdy wielkość wydatków w poszczególnych miesiącach zgodna jest z planem finansowym urzędu obsługującego </w:t>
      </w:r>
      <w:r>
        <w:t>Głównego Inspektora Transportu Drogowego</w:t>
      </w:r>
      <w:r w:rsidRPr="00A33207">
        <w:t>, przepisu ust. 3 nie stosuje się.</w:t>
      </w:r>
    </w:p>
    <w:p w14:paraId="6E876204" w14:textId="1F1F7F4A" w:rsidR="00A33207" w:rsidRPr="00A33207" w:rsidRDefault="00A33207" w:rsidP="00A33207">
      <w:pPr>
        <w:pStyle w:val="ARTartustawynprozporzdzenia"/>
      </w:pPr>
      <w:r w:rsidRPr="00A33207">
        <w:t xml:space="preserve">Art. </w:t>
      </w:r>
      <w:r w:rsidR="00355485">
        <w:t>1</w:t>
      </w:r>
      <w:r w:rsidR="008779C0">
        <w:t>2</w:t>
      </w:r>
      <w:r w:rsidRPr="00A33207">
        <w:t>. 1. Maksymalny limit wydatków z Funduszu - Centralna Ewidencja Pojazdów i Kierowców</w:t>
      </w:r>
      <w:r w:rsidR="00873C8F" w:rsidRPr="00873C8F">
        <w:t>, o którym mowa w art. 80d ust. 2 ustawy z dnia 20 czerwca 1997 r. - Prawo o ruchu drogowym</w:t>
      </w:r>
      <w:r w:rsidR="00873C8F">
        <w:t>,</w:t>
      </w:r>
      <w:r w:rsidRPr="00A33207">
        <w:t xml:space="preserve"> przeznaczonych na wykonywanie zadań </w:t>
      </w:r>
      <w:r>
        <w:t>ministra właściwego do spraw informatyzacji</w:t>
      </w:r>
      <w:r w:rsidRPr="00A33207">
        <w:t xml:space="preserve"> wynikających z </w:t>
      </w:r>
      <w:r w:rsidR="00873C8F">
        <w:t xml:space="preserve">niniejszej </w:t>
      </w:r>
      <w:r w:rsidRPr="00A33207">
        <w:t>ustawy wynosi w roku:</w:t>
      </w:r>
    </w:p>
    <w:p w14:paraId="5AC81875" w14:textId="6D582729" w:rsidR="00A33207" w:rsidRPr="00A33207" w:rsidRDefault="00515DBA" w:rsidP="00A33207">
      <w:pPr>
        <w:pStyle w:val="PKTpunkt"/>
      </w:pPr>
      <w:r>
        <w:t>1) 202</w:t>
      </w:r>
      <w:r w:rsidR="00D365BA">
        <w:t>2</w:t>
      </w:r>
      <w:r>
        <w:t xml:space="preserve"> </w:t>
      </w:r>
      <w:r w:rsidR="00A33207" w:rsidRPr="00A33207">
        <w:t xml:space="preserve">- </w:t>
      </w:r>
      <w:r w:rsidR="00883966" w:rsidRPr="00883966">
        <w:t>1 230 000 zł</w:t>
      </w:r>
      <w:r w:rsidR="00A33207" w:rsidRPr="00A33207">
        <w:t>;</w:t>
      </w:r>
    </w:p>
    <w:p w14:paraId="5FA7FD78" w14:textId="2401CFB7" w:rsidR="00A33207" w:rsidRPr="00A33207" w:rsidRDefault="00CA7673" w:rsidP="00A33207">
      <w:pPr>
        <w:pStyle w:val="PKTpunkt"/>
      </w:pPr>
      <w:r>
        <w:t>2</w:t>
      </w:r>
      <w:r w:rsidR="00515DBA">
        <w:t xml:space="preserve">) 2023 </w:t>
      </w:r>
      <w:r w:rsidR="00A33207" w:rsidRPr="00A33207">
        <w:t xml:space="preserve">- </w:t>
      </w:r>
      <w:r w:rsidR="00883966">
        <w:t>255 000</w:t>
      </w:r>
      <w:r w:rsidR="00A33207" w:rsidRPr="00A33207">
        <w:t xml:space="preserve"> zł;</w:t>
      </w:r>
    </w:p>
    <w:p w14:paraId="4AB3C447" w14:textId="748A55E0" w:rsidR="00A33207" w:rsidRPr="00A33207" w:rsidRDefault="00CA7673" w:rsidP="00A33207">
      <w:pPr>
        <w:pStyle w:val="PKTpunkt"/>
      </w:pPr>
      <w:r>
        <w:t>3</w:t>
      </w:r>
      <w:r w:rsidR="00515DBA">
        <w:t xml:space="preserve">) 2024 </w:t>
      </w:r>
      <w:r w:rsidR="00A33207" w:rsidRPr="00A33207">
        <w:t xml:space="preserve">- </w:t>
      </w:r>
      <w:r w:rsidR="00883966" w:rsidRPr="00883966">
        <w:t>255 000</w:t>
      </w:r>
      <w:r w:rsidR="00883966">
        <w:t xml:space="preserve"> zł</w:t>
      </w:r>
      <w:r w:rsidR="00A33207" w:rsidRPr="00A33207">
        <w:t>;</w:t>
      </w:r>
    </w:p>
    <w:p w14:paraId="6D7DAFE8" w14:textId="7A0D6DA1" w:rsidR="00A33207" w:rsidRPr="00A33207" w:rsidRDefault="00CA7673" w:rsidP="00A33207">
      <w:pPr>
        <w:pStyle w:val="PKTpunkt"/>
      </w:pPr>
      <w:r>
        <w:t>4</w:t>
      </w:r>
      <w:r w:rsidR="00515DBA">
        <w:t xml:space="preserve">) 2025 </w:t>
      </w:r>
      <w:r w:rsidR="00A33207" w:rsidRPr="00A33207">
        <w:t xml:space="preserve">- </w:t>
      </w:r>
      <w:r w:rsidR="00883966" w:rsidRPr="00883966">
        <w:t>255 000</w:t>
      </w:r>
      <w:r w:rsidR="00A33207" w:rsidRPr="00A33207">
        <w:t xml:space="preserve"> zł;</w:t>
      </w:r>
    </w:p>
    <w:p w14:paraId="09D24880" w14:textId="7033B20C" w:rsidR="00A33207" w:rsidRPr="00A33207" w:rsidRDefault="00CA7673" w:rsidP="00A33207">
      <w:pPr>
        <w:pStyle w:val="PKTpunkt"/>
      </w:pPr>
      <w:r>
        <w:t>5</w:t>
      </w:r>
      <w:r w:rsidR="00515DBA">
        <w:t xml:space="preserve">) 2026 </w:t>
      </w:r>
      <w:r w:rsidR="00A33207" w:rsidRPr="00A33207">
        <w:t xml:space="preserve">- </w:t>
      </w:r>
      <w:r w:rsidR="00883966" w:rsidRPr="00883966">
        <w:t>255 000</w:t>
      </w:r>
      <w:r w:rsidR="00A33207" w:rsidRPr="00A33207">
        <w:t xml:space="preserve"> zł;</w:t>
      </w:r>
    </w:p>
    <w:p w14:paraId="63341BA8" w14:textId="0A425A3E" w:rsidR="00A33207" w:rsidRPr="00A33207" w:rsidRDefault="00CA7673" w:rsidP="00A33207">
      <w:pPr>
        <w:pStyle w:val="PKTpunkt"/>
      </w:pPr>
      <w:r>
        <w:t>6</w:t>
      </w:r>
      <w:r w:rsidR="00515DBA">
        <w:t xml:space="preserve">) 2027 </w:t>
      </w:r>
      <w:r w:rsidR="00A33207" w:rsidRPr="00A33207">
        <w:t xml:space="preserve">- </w:t>
      </w:r>
      <w:r w:rsidR="00883966" w:rsidRPr="00883966">
        <w:t>255 000</w:t>
      </w:r>
      <w:r w:rsidR="00A33207" w:rsidRPr="00A33207">
        <w:t xml:space="preserve"> zł;</w:t>
      </w:r>
    </w:p>
    <w:p w14:paraId="6115EEF8" w14:textId="2E8CB4F2" w:rsidR="00A33207" w:rsidRPr="00A33207" w:rsidRDefault="00CA7673" w:rsidP="00A33207">
      <w:pPr>
        <w:pStyle w:val="PKTpunkt"/>
      </w:pPr>
      <w:r>
        <w:t>7</w:t>
      </w:r>
      <w:r w:rsidR="00515DBA">
        <w:t xml:space="preserve">) 2028 </w:t>
      </w:r>
      <w:r w:rsidR="00A33207" w:rsidRPr="00A33207">
        <w:t xml:space="preserve">- </w:t>
      </w:r>
      <w:r w:rsidR="00883966" w:rsidRPr="00883966">
        <w:t>255 000</w:t>
      </w:r>
      <w:r w:rsidR="00A33207" w:rsidRPr="00A33207">
        <w:t xml:space="preserve"> zł;</w:t>
      </w:r>
    </w:p>
    <w:p w14:paraId="217D925D" w14:textId="67067922" w:rsidR="00A33207" w:rsidRPr="00A33207" w:rsidRDefault="00CA7673" w:rsidP="00A33207">
      <w:pPr>
        <w:pStyle w:val="PKTpunkt"/>
      </w:pPr>
      <w:r>
        <w:t>8</w:t>
      </w:r>
      <w:r w:rsidR="00515DBA">
        <w:t xml:space="preserve">) 2029 </w:t>
      </w:r>
      <w:r w:rsidR="00A33207" w:rsidRPr="00A33207">
        <w:t xml:space="preserve">- </w:t>
      </w:r>
      <w:r w:rsidR="00883966" w:rsidRPr="00883966">
        <w:t>255 000</w:t>
      </w:r>
      <w:r w:rsidR="00A33207" w:rsidRPr="00A33207">
        <w:t xml:space="preserve"> zł;</w:t>
      </w:r>
    </w:p>
    <w:p w14:paraId="26BD1AF5" w14:textId="7E6209A7" w:rsidR="00CA7673" w:rsidRDefault="00CA7673" w:rsidP="00A33207">
      <w:pPr>
        <w:pStyle w:val="PKTpunkt"/>
      </w:pPr>
      <w:r>
        <w:t>9</w:t>
      </w:r>
      <w:r w:rsidR="00515DBA">
        <w:t xml:space="preserve">) 2030 </w:t>
      </w:r>
      <w:r w:rsidR="00A33207" w:rsidRPr="00A33207">
        <w:t xml:space="preserve">- </w:t>
      </w:r>
      <w:r w:rsidR="00883966" w:rsidRPr="00883966">
        <w:t>255 000</w:t>
      </w:r>
      <w:r w:rsidR="00A33207" w:rsidRPr="00A33207">
        <w:t xml:space="preserve"> zł</w:t>
      </w:r>
      <w:r>
        <w:t>;</w:t>
      </w:r>
    </w:p>
    <w:p w14:paraId="6964AD55" w14:textId="165FAAFC" w:rsidR="00A33207" w:rsidRPr="00A33207" w:rsidRDefault="00D365BA" w:rsidP="00A33207">
      <w:pPr>
        <w:pStyle w:val="PKTpunkt"/>
      </w:pPr>
      <w:r>
        <w:t>10) 2031</w:t>
      </w:r>
      <w:r w:rsidR="00CA7673">
        <w:t xml:space="preserve"> - 255 000 zł</w:t>
      </w:r>
      <w:r w:rsidR="00A33207" w:rsidRPr="00A33207">
        <w:t>.</w:t>
      </w:r>
    </w:p>
    <w:p w14:paraId="565A94E2" w14:textId="77777777" w:rsidR="00A33207" w:rsidRPr="00A33207" w:rsidRDefault="00A33207" w:rsidP="00A33207">
      <w:pPr>
        <w:pStyle w:val="USTustnpkodeksu"/>
      </w:pPr>
      <w:r w:rsidRPr="00A33207">
        <w:lastRenderedPageBreak/>
        <w:t xml:space="preserve">2. Minister właściwy do spraw </w:t>
      </w:r>
      <w:r>
        <w:t>informatyzacji</w:t>
      </w:r>
      <w:r w:rsidRPr="00A33207">
        <w:t xml:space="preserve"> monitoruje wykorzystanie limitu wydatków, o którym mowa w ust. 1, oraz jest odpowiedzialny za wdrożenie mechanizmu korygującego, o którym mowa w ust. 3.</w:t>
      </w:r>
    </w:p>
    <w:p w14:paraId="6C0E775E" w14:textId="77777777" w:rsidR="00A33207" w:rsidRPr="00A33207" w:rsidRDefault="00A33207" w:rsidP="00A33207">
      <w:pPr>
        <w:pStyle w:val="USTustnpkodeksu"/>
      </w:pPr>
      <w:r w:rsidRPr="00A33207">
        <w:t xml:space="preserve">3. W przypadku gdy wielkość wydatków po pierwszym półroczu danego roku budżetowego wyniesie więcej niż 65% limitu wydatków przewidzianych na dany rok, minister właściwy do spraw </w:t>
      </w:r>
      <w:r>
        <w:t>informatyzacji</w:t>
      </w:r>
      <w:r w:rsidRPr="00A33207">
        <w:t xml:space="preserve"> obniża wielkość środków przeznaczonych na wydatki w drugim półroczu o kwotę stanowiącą różnicę między wielkością tego limitu a kwotą przekroczenia wydatków.</w:t>
      </w:r>
    </w:p>
    <w:p w14:paraId="0206461E" w14:textId="77777777" w:rsidR="00A33207" w:rsidRDefault="00A33207" w:rsidP="00A33207">
      <w:pPr>
        <w:pStyle w:val="USTustnpkodeksu"/>
      </w:pPr>
      <w:r w:rsidRPr="00A33207">
        <w:t>4. W przypadku gdy wielkość wydatków w poszczególnych miesiącach zgodna jest z planem finansowym Funduszu - Centralna Ewidencja Pojazdów i Kierowców, przepisu ust. 3 nie stosuje się.</w:t>
      </w:r>
    </w:p>
    <w:p w14:paraId="45BC8ED7" w14:textId="76739279" w:rsidR="008D09BE" w:rsidRDefault="00873C8F">
      <w:pPr>
        <w:pStyle w:val="ARTartustawynprozporzdzenia"/>
      </w:pPr>
      <w:r>
        <w:t xml:space="preserve">Art. </w:t>
      </w:r>
      <w:r w:rsidR="00D93D04">
        <w:t>1</w:t>
      </w:r>
      <w:r w:rsidR="008779C0">
        <w:t>3</w:t>
      </w:r>
      <w:r w:rsidR="00144E97" w:rsidRPr="00D3345B">
        <w:t>. Ustawa wchodzi w życie</w:t>
      </w:r>
      <w:r w:rsidR="00D3345B">
        <w:t xml:space="preserve"> </w:t>
      </w:r>
      <w:r w:rsidR="00A4279E">
        <w:t>po upływie 14 dni od dnia ogłoszenia</w:t>
      </w:r>
      <w:r w:rsidR="00CD58C4" w:rsidRPr="00D3345B">
        <w:t>.</w:t>
      </w:r>
    </w:p>
    <w:p w14:paraId="6DC0B2CF" w14:textId="77777777" w:rsidR="006A58CC" w:rsidRDefault="006A58CC" w:rsidP="006A58CC">
      <w:pPr>
        <w:pStyle w:val="ARTartustawynprozporzdzenia"/>
        <w:ind w:firstLine="0"/>
      </w:pPr>
    </w:p>
    <w:p w14:paraId="1498A4D7" w14:textId="77777777" w:rsidR="006A58CC" w:rsidRDefault="006A58CC" w:rsidP="006A58CC">
      <w:pPr>
        <w:pStyle w:val="ARTartustawynprozporzdzenia"/>
        <w:ind w:firstLine="0"/>
      </w:pPr>
    </w:p>
    <w:p w14:paraId="799E9C01" w14:textId="77777777" w:rsidR="006A58CC" w:rsidRPr="00D3345B" w:rsidRDefault="006A58CC" w:rsidP="006A58CC">
      <w:pPr>
        <w:pStyle w:val="ARTartustawynprozporzdzenia"/>
        <w:ind w:firstLine="0"/>
      </w:pPr>
    </w:p>
    <w:sectPr w:rsidR="006A58CC" w:rsidRPr="00D3345B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3E183" w14:textId="77777777" w:rsidR="00506D02" w:rsidRDefault="00506D02">
      <w:r>
        <w:separator/>
      </w:r>
    </w:p>
  </w:endnote>
  <w:endnote w:type="continuationSeparator" w:id="0">
    <w:p w14:paraId="615C6D98" w14:textId="77777777" w:rsidR="00506D02" w:rsidRDefault="00506D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AE058" w14:textId="77777777" w:rsidR="00506D02" w:rsidRDefault="00506D02">
      <w:r>
        <w:separator/>
      </w:r>
    </w:p>
  </w:footnote>
  <w:footnote w:type="continuationSeparator" w:id="0">
    <w:p w14:paraId="76663AFB" w14:textId="77777777" w:rsidR="00506D02" w:rsidRDefault="00506D02">
      <w:r>
        <w:continuationSeparator/>
      </w:r>
    </w:p>
  </w:footnote>
  <w:footnote w:id="1">
    <w:p w14:paraId="7AE0EC47" w14:textId="6E9A7B75" w:rsidR="001616F6" w:rsidRDefault="001616F6" w:rsidP="004B064E">
      <w:pPr>
        <w:pStyle w:val="ODNONIKtreodnonika"/>
      </w:pPr>
      <w:r w:rsidRPr="00790243">
        <w:rPr>
          <w:rStyle w:val="IGindeksgrny"/>
        </w:rPr>
        <w:footnoteRef/>
      </w:r>
      <w:r w:rsidRPr="00790243">
        <w:rPr>
          <w:rStyle w:val="IGindeksgrny"/>
        </w:rPr>
        <w:t xml:space="preserve">) </w:t>
      </w:r>
      <w:r w:rsidRPr="00790243">
        <w:t>Niniejsza ustawa</w:t>
      </w:r>
      <w:r>
        <w:t>:</w:t>
      </w:r>
      <w:r w:rsidRPr="00790243">
        <w:t xml:space="preserve"> </w:t>
      </w:r>
    </w:p>
    <w:p w14:paraId="21D55223" w14:textId="4FE8C79E" w:rsidR="001616F6" w:rsidRDefault="001616F6" w:rsidP="004B064E">
      <w:pPr>
        <w:pStyle w:val="PKTODNONIKApunktodnonika"/>
      </w:pPr>
      <w:r>
        <w:t>1)</w:t>
      </w:r>
      <w:r w:rsidRPr="00790243">
        <w:t xml:space="preserve"> </w:t>
      </w:r>
      <w:r w:rsidRPr="00426BA0">
        <w:t>w zakresie swojej regulacji wdraża</w:t>
      </w:r>
      <w:r>
        <w:t xml:space="preserve"> </w:t>
      </w:r>
      <w:r w:rsidRPr="00790243">
        <w:t>dyrektyw</w:t>
      </w:r>
      <w:r>
        <w:t>ę</w:t>
      </w:r>
      <w:ins w:id="1" w:author="Autor">
        <w:r w:rsidR="00BA1135">
          <w:t xml:space="preserve"> </w:t>
        </w:r>
      </w:ins>
      <w:r w:rsidRPr="007816B9">
        <w:t>2019/520</w:t>
      </w:r>
      <w:r w:rsidRPr="00790243">
        <w:t xml:space="preserve"> Parlamentu Europejskiego i </w:t>
      </w:r>
      <w:r>
        <w:t>Rady (UE) z dnia 19 marca 2019</w:t>
      </w:r>
      <w:r w:rsidRPr="00790243">
        <w:t xml:space="preserve"> r. w sprawie w sprawie interoperacyjności systemów elektronicznego poboru opłat drogowych i ułatwiania transgranicznej wymiany informacji na temat przypadków nieuiszczenia opłat drogowych w Unii (Dz. Urz. UE </w:t>
      </w:r>
      <w:r>
        <w:t>L 91 z 29.3.2019, str. 45</w:t>
      </w:r>
      <w:r w:rsidRPr="00790243">
        <w:t>)</w:t>
      </w:r>
      <w:r>
        <w:t>;</w:t>
      </w:r>
    </w:p>
    <w:p w14:paraId="6C12D491" w14:textId="77777777" w:rsidR="001616F6" w:rsidRDefault="001616F6" w:rsidP="004B064E">
      <w:pPr>
        <w:pStyle w:val="PKTODNONIKApunktodnonika"/>
      </w:pPr>
      <w:r>
        <w:t>2) służy stosowaniu rozporządzenia</w:t>
      </w:r>
      <w:r w:rsidRPr="004B064E">
        <w:t xml:space="preserve"> delegowane</w:t>
      </w:r>
      <w:r>
        <w:t>go</w:t>
      </w:r>
      <w:r w:rsidRPr="004B064E">
        <w:t xml:space="preserve"> Komisji (UE) 2020/203 z dnia 28 listopada 2019 r. w sprawie klasyfikacji pojazdów, obowiązków użytkowników europejskiej usługi opłaty elektronicznej, wymogów dotyczących składników interoperacyjności oraz minimalnych kryteriów kwalifikowalności jednostek notyfikowanych</w:t>
      </w:r>
      <w:r>
        <w:t xml:space="preserve"> (Dz. Urz. UE L 43 z 17.02.2020, str. 41);</w:t>
      </w:r>
    </w:p>
    <w:p w14:paraId="0FBCC363" w14:textId="780DB960" w:rsidR="001616F6" w:rsidRPr="004B064E" w:rsidRDefault="001616F6" w:rsidP="004B064E">
      <w:pPr>
        <w:pStyle w:val="PKTODNONIKApunktodnonika"/>
        <w:rPr>
          <w:rStyle w:val="IGindeksgrny"/>
          <w:vertAlign w:val="baseline"/>
        </w:rPr>
      </w:pPr>
      <w:r>
        <w:t xml:space="preserve">3) </w:t>
      </w:r>
      <w:r w:rsidRPr="006D30F6">
        <w:t>służy stosowaniu rozporządzenia delegowanego Komisji (UE) 2020/204 z dnia 28 listopada 2019 r. w sprawie szczegółowych obowiązków dostawców europejskiej usługi opłaty elektronicznej, minimalnej treści informacji o obszarze europejskiej usługi opłaty elektronicznej, interfejsów elektronicznych, wymogów dotyczących składników interoperacyjności oraz uchylenia decyzji 2009/750/WE z dnia 28 listopada 2019 r.</w:t>
      </w:r>
      <w:r>
        <w:t xml:space="preserve"> (Dz. Urz. UE. L 43 z </w:t>
      </w:r>
      <w:r w:rsidRPr="006D30F6">
        <w:t xml:space="preserve"> </w:t>
      </w:r>
      <w:hyperlink r:id="rId1" w:history="1">
        <w:r w:rsidRPr="006D30F6">
          <w:t>17.02.2020</w:t>
        </w:r>
        <w:r>
          <w:t xml:space="preserve">, str. 49) </w:t>
        </w:r>
      </w:hyperlink>
      <w:r w:rsidRPr="00790243">
        <w:t>.</w:t>
      </w:r>
    </w:p>
  </w:footnote>
  <w:footnote w:id="2">
    <w:p w14:paraId="57A0690E" w14:textId="77777777" w:rsidR="001616F6" w:rsidRDefault="001616F6" w:rsidP="003B7BB6">
      <w:pPr>
        <w:pStyle w:val="ODNONIKtreodnonika"/>
      </w:pPr>
      <w:r>
        <w:rPr>
          <w:rStyle w:val="Odwoanieprzypisudolnego"/>
        </w:rPr>
        <w:footnoteRef/>
      </w:r>
      <w:r w:rsidRPr="003B7BB6">
        <w:rPr>
          <w:rStyle w:val="IGindeksgrny"/>
        </w:rPr>
        <w:t xml:space="preserve">) </w:t>
      </w:r>
      <w:r>
        <w:t>Niniejszą ustawą zmienia się ustawy: ustawę z dnia 27 października 1994 r.</w:t>
      </w:r>
      <w:r w:rsidRPr="003B7BB6">
        <w:t xml:space="preserve"> o autostradach płatnych oraz o </w:t>
      </w:r>
      <w:r>
        <w:t xml:space="preserve">Krajowym Funduszu Drogowym, </w:t>
      </w:r>
      <w:r w:rsidRPr="003B7BB6">
        <w:t>ustaw</w:t>
      </w:r>
      <w:r>
        <w:t xml:space="preserve">ę z dnia 20 czerwca 1997 r. </w:t>
      </w:r>
      <w:r w:rsidRPr="003B7BB6">
        <w:t xml:space="preserve"> - Prawo o ruchu drogowym</w:t>
      </w:r>
      <w:r>
        <w:t>, ustawę z dnia 6 września 2001 r. o transporcie drogowym oraz ustawę z dnia 16 listopada 2016 r. o Krajowej Administracji Skarbowej.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215FD" w14:textId="3B107EF8" w:rsidR="001616F6" w:rsidRPr="00B371CC" w:rsidRDefault="001616F6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3C4F41">
      <w:rPr>
        <w:noProof/>
      </w:rPr>
      <w:t>21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trackRevisions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B30"/>
    <w:rsid w:val="0000010D"/>
    <w:rsid w:val="00000F72"/>
    <w:rsid w:val="000012DA"/>
    <w:rsid w:val="00001C6D"/>
    <w:rsid w:val="00001FB7"/>
    <w:rsid w:val="0000246E"/>
    <w:rsid w:val="000035C4"/>
    <w:rsid w:val="00003842"/>
    <w:rsid w:val="00003862"/>
    <w:rsid w:val="00003D86"/>
    <w:rsid w:val="00004E9C"/>
    <w:rsid w:val="00005E8F"/>
    <w:rsid w:val="000078A0"/>
    <w:rsid w:val="00012A35"/>
    <w:rsid w:val="000158E1"/>
    <w:rsid w:val="00015ED7"/>
    <w:rsid w:val="00016099"/>
    <w:rsid w:val="00017DC2"/>
    <w:rsid w:val="00017E30"/>
    <w:rsid w:val="00021522"/>
    <w:rsid w:val="0002207F"/>
    <w:rsid w:val="0002289A"/>
    <w:rsid w:val="00023471"/>
    <w:rsid w:val="00023F13"/>
    <w:rsid w:val="00024ADE"/>
    <w:rsid w:val="00025562"/>
    <w:rsid w:val="0002663E"/>
    <w:rsid w:val="00030634"/>
    <w:rsid w:val="000319C1"/>
    <w:rsid w:val="00031A8B"/>
    <w:rsid w:val="00031BCA"/>
    <w:rsid w:val="00032109"/>
    <w:rsid w:val="000323A2"/>
    <w:rsid w:val="000328A5"/>
    <w:rsid w:val="000330FA"/>
    <w:rsid w:val="0003362F"/>
    <w:rsid w:val="00035EC9"/>
    <w:rsid w:val="00036120"/>
    <w:rsid w:val="00036B63"/>
    <w:rsid w:val="00037E1A"/>
    <w:rsid w:val="00041DE5"/>
    <w:rsid w:val="00042415"/>
    <w:rsid w:val="00042727"/>
    <w:rsid w:val="00043495"/>
    <w:rsid w:val="000445D5"/>
    <w:rsid w:val="00045512"/>
    <w:rsid w:val="00046A75"/>
    <w:rsid w:val="00047312"/>
    <w:rsid w:val="00047D2E"/>
    <w:rsid w:val="00047D6E"/>
    <w:rsid w:val="000508BD"/>
    <w:rsid w:val="000517AB"/>
    <w:rsid w:val="00051B49"/>
    <w:rsid w:val="0005264E"/>
    <w:rsid w:val="0005339C"/>
    <w:rsid w:val="00053E9A"/>
    <w:rsid w:val="00054F66"/>
    <w:rsid w:val="0005571B"/>
    <w:rsid w:val="00056764"/>
    <w:rsid w:val="00057AB3"/>
    <w:rsid w:val="00060076"/>
    <w:rsid w:val="000602C0"/>
    <w:rsid w:val="00060432"/>
    <w:rsid w:val="00060D87"/>
    <w:rsid w:val="00060D92"/>
    <w:rsid w:val="000615A5"/>
    <w:rsid w:val="00061A31"/>
    <w:rsid w:val="00062A99"/>
    <w:rsid w:val="00063E14"/>
    <w:rsid w:val="00064E4C"/>
    <w:rsid w:val="0006598E"/>
    <w:rsid w:val="00066753"/>
    <w:rsid w:val="00066901"/>
    <w:rsid w:val="0006729D"/>
    <w:rsid w:val="000719FE"/>
    <w:rsid w:val="00071BEE"/>
    <w:rsid w:val="000736CD"/>
    <w:rsid w:val="00073BB1"/>
    <w:rsid w:val="00074F3A"/>
    <w:rsid w:val="0007511A"/>
    <w:rsid w:val="0007533B"/>
    <w:rsid w:val="0007545D"/>
    <w:rsid w:val="00075A2F"/>
    <w:rsid w:val="000760BF"/>
    <w:rsid w:val="0007613E"/>
    <w:rsid w:val="00076BFC"/>
    <w:rsid w:val="00076C09"/>
    <w:rsid w:val="00077233"/>
    <w:rsid w:val="00080CCB"/>
    <w:rsid w:val="00080CFF"/>
    <w:rsid w:val="00080E7B"/>
    <w:rsid w:val="000814A7"/>
    <w:rsid w:val="000826E3"/>
    <w:rsid w:val="00084B8B"/>
    <w:rsid w:val="0008557B"/>
    <w:rsid w:val="00085CE7"/>
    <w:rsid w:val="000869FE"/>
    <w:rsid w:val="000904FB"/>
    <w:rsid w:val="000906EE"/>
    <w:rsid w:val="00091BA2"/>
    <w:rsid w:val="00091D08"/>
    <w:rsid w:val="000944EF"/>
    <w:rsid w:val="00096E7C"/>
    <w:rsid w:val="0009732D"/>
    <w:rsid w:val="000973F0"/>
    <w:rsid w:val="00097D33"/>
    <w:rsid w:val="000A0E5A"/>
    <w:rsid w:val="000A1296"/>
    <w:rsid w:val="000A1C27"/>
    <w:rsid w:val="000A1DAD"/>
    <w:rsid w:val="000A2649"/>
    <w:rsid w:val="000A323B"/>
    <w:rsid w:val="000A3337"/>
    <w:rsid w:val="000A358B"/>
    <w:rsid w:val="000A507A"/>
    <w:rsid w:val="000A560F"/>
    <w:rsid w:val="000A5A68"/>
    <w:rsid w:val="000B1033"/>
    <w:rsid w:val="000B2292"/>
    <w:rsid w:val="000B266D"/>
    <w:rsid w:val="000B298D"/>
    <w:rsid w:val="000B3770"/>
    <w:rsid w:val="000B417C"/>
    <w:rsid w:val="000B43D5"/>
    <w:rsid w:val="000B4B23"/>
    <w:rsid w:val="000B4DB0"/>
    <w:rsid w:val="000B5B2D"/>
    <w:rsid w:val="000B5DCE"/>
    <w:rsid w:val="000C05BA"/>
    <w:rsid w:val="000C06BD"/>
    <w:rsid w:val="000C0989"/>
    <w:rsid w:val="000C0E8F"/>
    <w:rsid w:val="000C0EEF"/>
    <w:rsid w:val="000C1C39"/>
    <w:rsid w:val="000C35EC"/>
    <w:rsid w:val="000C45C3"/>
    <w:rsid w:val="000C4BC4"/>
    <w:rsid w:val="000C7155"/>
    <w:rsid w:val="000D0083"/>
    <w:rsid w:val="000D0110"/>
    <w:rsid w:val="000D0755"/>
    <w:rsid w:val="000D21B9"/>
    <w:rsid w:val="000D22C9"/>
    <w:rsid w:val="000D2315"/>
    <w:rsid w:val="000D2468"/>
    <w:rsid w:val="000D318A"/>
    <w:rsid w:val="000D6173"/>
    <w:rsid w:val="000D6797"/>
    <w:rsid w:val="000D6F83"/>
    <w:rsid w:val="000D70A7"/>
    <w:rsid w:val="000E0EA1"/>
    <w:rsid w:val="000E1675"/>
    <w:rsid w:val="000E168C"/>
    <w:rsid w:val="000E25CC"/>
    <w:rsid w:val="000E3694"/>
    <w:rsid w:val="000E490F"/>
    <w:rsid w:val="000E5B5C"/>
    <w:rsid w:val="000E5F6C"/>
    <w:rsid w:val="000E6241"/>
    <w:rsid w:val="000E6606"/>
    <w:rsid w:val="000F2BE3"/>
    <w:rsid w:val="000F3D0D"/>
    <w:rsid w:val="000F593B"/>
    <w:rsid w:val="000F5FA9"/>
    <w:rsid w:val="000F6DB6"/>
    <w:rsid w:val="000F6ED4"/>
    <w:rsid w:val="000F7A6E"/>
    <w:rsid w:val="001001EA"/>
    <w:rsid w:val="001026DD"/>
    <w:rsid w:val="0010321D"/>
    <w:rsid w:val="00103F5E"/>
    <w:rsid w:val="001042BA"/>
    <w:rsid w:val="00104CD1"/>
    <w:rsid w:val="00105559"/>
    <w:rsid w:val="00106D03"/>
    <w:rsid w:val="00110465"/>
    <w:rsid w:val="00110628"/>
    <w:rsid w:val="001115C4"/>
    <w:rsid w:val="0011245A"/>
    <w:rsid w:val="0011300A"/>
    <w:rsid w:val="00113981"/>
    <w:rsid w:val="0011493E"/>
    <w:rsid w:val="00115B72"/>
    <w:rsid w:val="00117ED9"/>
    <w:rsid w:val="001201C2"/>
    <w:rsid w:val="001209EC"/>
    <w:rsid w:val="00120A9E"/>
    <w:rsid w:val="00121579"/>
    <w:rsid w:val="001217CB"/>
    <w:rsid w:val="001220A5"/>
    <w:rsid w:val="00122CDF"/>
    <w:rsid w:val="00124672"/>
    <w:rsid w:val="00125878"/>
    <w:rsid w:val="001259AF"/>
    <w:rsid w:val="00125A9C"/>
    <w:rsid w:val="00126812"/>
    <w:rsid w:val="001270A2"/>
    <w:rsid w:val="00130B6F"/>
    <w:rsid w:val="00131237"/>
    <w:rsid w:val="001329AC"/>
    <w:rsid w:val="00132AAE"/>
    <w:rsid w:val="00133C69"/>
    <w:rsid w:val="001340A2"/>
    <w:rsid w:val="00134CA0"/>
    <w:rsid w:val="001357E3"/>
    <w:rsid w:val="00135998"/>
    <w:rsid w:val="0013619B"/>
    <w:rsid w:val="00136F41"/>
    <w:rsid w:val="00137936"/>
    <w:rsid w:val="0014026F"/>
    <w:rsid w:val="00140BC3"/>
    <w:rsid w:val="00140D84"/>
    <w:rsid w:val="00140DA4"/>
    <w:rsid w:val="0014148C"/>
    <w:rsid w:val="001414EA"/>
    <w:rsid w:val="001419EA"/>
    <w:rsid w:val="00143E88"/>
    <w:rsid w:val="00144B40"/>
    <w:rsid w:val="00144E97"/>
    <w:rsid w:val="00144E9D"/>
    <w:rsid w:val="0014649C"/>
    <w:rsid w:val="001465D7"/>
    <w:rsid w:val="00147A47"/>
    <w:rsid w:val="00147AA1"/>
    <w:rsid w:val="00147E39"/>
    <w:rsid w:val="00150217"/>
    <w:rsid w:val="00151801"/>
    <w:rsid w:val="00151E1A"/>
    <w:rsid w:val="001520CF"/>
    <w:rsid w:val="001555D0"/>
    <w:rsid w:val="00156523"/>
    <w:rsid w:val="0015667C"/>
    <w:rsid w:val="00157110"/>
    <w:rsid w:val="00157388"/>
    <w:rsid w:val="0015742A"/>
    <w:rsid w:val="00157DA1"/>
    <w:rsid w:val="00157DC7"/>
    <w:rsid w:val="0016024A"/>
    <w:rsid w:val="00160455"/>
    <w:rsid w:val="0016100C"/>
    <w:rsid w:val="001616F6"/>
    <w:rsid w:val="001618B2"/>
    <w:rsid w:val="001622F8"/>
    <w:rsid w:val="00163147"/>
    <w:rsid w:val="00163415"/>
    <w:rsid w:val="00163DDD"/>
    <w:rsid w:val="00164C57"/>
    <w:rsid w:val="00164C9D"/>
    <w:rsid w:val="001660A0"/>
    <w:rsid w:val="00167A82"/>
    <w:rsid w:val="00167DB5"/>
    <w:rsid w:val="001716F2"/>
    <w:rsid w:val="001719DD"/>
    <w:rsid w:val="00171B62"/>
    <w:rsid w:val="00172610"/>
    <w:rsid w:val="00172F7A"/>
    <w:rsid w:val="00173150"/>
    <w:rsid w:val="00173390"/>
    <w:rsid w:val="001736F0"/>
    <w:rsid w:val="00173B5E"/>
    <w:rsid w:val="00173BB3"/>
    <w:rsid w:val="001740D0"/>
    <w:rsid w:val="00174105"/>
    <w:rsid w:val="00174DE8"/>
    <w:rsid w:val="00174F2C"/>
    <w:rsid w:val="001767CC"/>
    <w:rsid w:val="00176935"/>
    <w:rsid w:val="00177E42"/>
    <w:rsid w:val="0018009B"/>
    <w:rsid w:val="00180F2A"/>
    <w:rsid w:val="00180FF5"/>
    <w:rsid w:val="00183D5C"/>
    <w:rsid w:val="00184B91"/>
    <w:rsid w:val="00184D4A"/>
    <w:rsid w:val="00185171"/>
    <w:rsid w:val="00185745"/>
    <w:rsid w:val="00186E02"/>
    <w:rsid w:val="00186EC1"/>
    <w:rsid w:val="00191BA4"/>
    <w:rsid w:val="00191D9B"/>
    <w:rsid w:val="00191E1F"/>
    <w:rsid w:val="00192B42"/>
    <w:rsid w:val="00192DB4"/>
    <w:rsid w:val="001930B1"/>
    <w:rsid w:val="0019473B"/>
    <w:rsid w:val="001952B1"/>
    <w:rsid w:val="00196E39"/>
    <w:rsid w:val="00197649"/>
    <w:rsid w:val="001A01FB"/>
    <w:rsid w:val="001A10E9"/>
    <w:rsid w:val="001A183D"/>
    <w:rsid w:val="001A2B65"/>
    <w:rsid w:val="001A2CFB"/>
    <w:rsid w:val="001A3CD3"/>
    <w:rsid w:val="001A3DD6"/>
    <w:rsid w:val="001A4864"/>
    <w:rsid w:val="001A4CF2"/>
    <w:rsid w:val="001A5BEF"/>
    <w:rsid w:val="001A68D0"/>
    <w:rsid w:val="001A7F15"/>
    <w:rsid w:val="001B0236"/>
    <w:rsid w:val="001B24AA"/>
    <w:rsid w:val="001B2CDA"/>
    <w:rsid w:val="001B342E"/>
    <w:rsid w:val="001B6EF5"/>
    <w:rsid w:val="001B7F85"/>
    <w:rsid w:val="001C0410"/>
    <w:rsid w:val="001C1832"/>
    <w:rsid w:val="001C188C"/>
    <w:rsid w:val="001C1CA2"/>
    <w:rsid w:val="001C25B2"/>
    <w:rsid w:val="001C28F0"/>
    <w:rsid w:val="001C4582"/>
    <w:rsid w:val="001C4D6F"/>
    <w:rsid w:val="001C614B"/>
    <w:rsid w:val="001C6522"/>
    <w:rsid w:val="001C789A"/>
    <w:rsid w:val="001D0142"/>
    <w:rsid w:val="001D1783"/>
    <w:rsid w:val="001D1A24"/>
    <w:rsid w:val="001D1E4E"/>
    <w:rsid w:val="001D453D"/>
    <w:rsid w:val="001D53CD"/>
    <w:rsid w:val="001D55A3"/>
    <w:rsid w:val="001D5AF5"/>
    <w:rsid w:val="001D726F"/>
    <w:rsid w:val="001D7454"/>
    <w:rsid w:val="001D7C1F"/>
    <w:rsid w:val="001E1B95"/>
    <w:rsid w:val="001E1E73"/>
    <w:rsid w:val="001E2877"/>
    <w:rsid w:val="001E4DAF"/>
    <w:rsid w:val="001E4E0C"/>
    <w:rsid w:val="001E526D"/>
    <w:rsid w:val="001E5655"/>
    <w:rsid w:val="001E62B1"/>
    <w:rsid w:val="001E671F"/>
    <w:rsid w:val="001E6C17"/>
    <w:rsid w:val="001E6D05"/>
    <w:rsid w:val="001E7FFD"/>
    <w:rsid w:val="001F02BC"/>
    <w:rsid w:val="001F1764"/>
    <w:rsid w:val="001F1832"/>
    <w:rsid w:val="001F1DC9"/>
    <w:rsid w:val="001F220F"/>
    <w:rsid w:val="001F25B3"/>
    <w:rsid w:val="001F268D"/>
    <w:rsid w:val="001F3523"/>
    <w:rsid w:val="001F374D"/>
    <w:rsid w:val="001F3A50"/>
    <w:rsid w:val="001F4D0C"/>
    <w:rsid w:val="001F6538"/>
    <w:rsid w:val="001F6616"/>
    <w:rsid w:val="001F6C80"/>
    <w:rsid w:val="001F7858"/>
    <w:rsid w:val="00201FF0"/>
    <w:rsid w:val="00202BD4"/>
    <w:rsid w:val="00204821"/>
    <w:rsid w:val="00204A97"/>
    <w:rsid w:val="00206C30"/>
    <w:rsid w:val="002079CD"/>
    <w:rsid w:val="002114EF"/>
    <w:rsid w:val="002117FB"/>
    <w:rsid w:val="002122F1"/>
    <w:rsid w:val="00212759"/>
    <w:rsid w:val="002166AD"/>
    <w:rsid w:val="00216906"/>
    <w:rsid w:val="00217871"/>
    <w:rsid w:val="002202A5"/>
    <w:rsid w:val="00221317"/>
    <w:rsid w:val="00221ED8"/>
    <w:rsid w:val="00222D44"/>
    <w:rsid w:val="002231EA"/>
    <w:rsid w:val="00223FDF"/>
    <w:rsid w:val="002247BA"/>
    <w:rsid w:val="00225E6E"/>
    <w:rsid w:val="00226114"/>
    <w:rsid w:val="002279C0"/>
    <w:rsid w:val="00231D63"/>
    <w:rsid w:val="00232A11"/>
    <w:rsid w:val="002339C5"/>
    <w:rsid w:val="00233CD0"/>
    <w:rsid w:val="002341F0"/>
    <w:rsid w:val="00234B21"/>
    <w:rsid w:val="00234B76"/>
    <w:rsid w:val="00234FD5"/>
    <w:rsid w:val="00235247"/>
    <w:rsid w:val="00235427"/>
    <w:rsid w:val="00236AA5"/>
    <w:rsid w:val="0023727E"/>
    <w:rsid w:val="00240F50"/>
    <w:rsid w:val="00241EF9"/>
    <w:rsid w:val="00242081"/>
    <w:rsid w:val="00242E34"/>
    <w:rsid w:val="002430C5"/>
    <w:rsid w:val="00243777"/>
    <w:rsid w:val="002441CD"/>
    <w:rsid w:val="002449C2"/>
    <w:rsid w:val="002501A3"/>
    <w:rsid w:val="0025166C"/>
    <w:rsid w:val="002523C8"/>
    <w:rsid w:val="002555D4"/>
    <w:rsid w:val="002563C0"/>
    <w:rsid w:val="00256408"/>
    <w:rsid w:val="00257B49"/>
    <w:rsid w:val="00260172"/>
    <w:rsid w:val="00260948"/>
    <w:rsid w:val="00260B20"/>
    <w:rsid w:val="00260D21"/>
    <w:rsid w:val="00261070"/>
    <w:rsid w:val="002615D2"/>
    <w:rsid w:val="00261A16"/>
    <w:rsid w:val="00263497"/>
    <w:rsid w:val="00263522"/>
    <w:rsid w:val="00264BF0"/>
    <w:rsid w:val="00264DB3"/>
    <w:rsid w:val="00264EC6"/>
    <w:rsid w:val="0026542F"/>
    <w:rsid w:val="002656D7"/>
    <w:rsid w:val="00266585"/>
    <w:rsid w:val="00267942"/>
    <w:rsid w:val="00270BF6"/>
    <w:rsid w:val="00270F00"/>
    <w:rsid w:val="00271013"/>
    <w:rsid w:val="00271324"/>
    <w:rsid w:val="002735CF"/>
    <w:rsid w:val="00273FE4"/>
    <w:rsid w:val="002752DD"/>
    <w:rsid w:val="00276357"/>
    <w:rsid w:val="002765B4"/>
    <w:rsid w:val="00276A94"/>
    <w:rsid w:val="002815CE"/>
    <w:rsid w:val="00284E0A"/>
    <w:rsid w:val="00284E36"/>
    <w:rsid w:val="002853E5"/>
    <w:rsid w:val="0028750E"/>
    <w:rsid w:val="00287DD2"/>
    <w:rsid w:val="00290BBD"/>
    <w:rsid w:val="00291BB5"/>
    <w:rsid w:val="00291F81"/>
    <w:rsid w:val="00292559"/>
    <w:rsid w:val="002930D3"/>
    <w:rsid w:val="0029405D"/>
    <w:rsid w:val="00294695"/>
    <w:rsid w:val="00294FA6"/>
    <w:rsid w:val="00295A6F"/>
    <w:rsid w:val="0029624E"/>
    <w:rsid w:val="002A20C4"/>
    <w:rsid w:val="002A458F"/>
    <w:rsid w:val="002A52D2"/>
    <w:rsid w:val="002A570F"/>
    <w:rsid w:val="002A6812"/>
    <w:rsid w:val="002A7292"/>
    <w:rsid w:val="002A7358"/>
    <w:rsid w:val="002A7902"/>
    <w:rsid w:val="002B0F6B"/>
    <w:rsid w:val="002B1D04"/>
    <w:rsid w:val="002B23B8"/>
    <w:rsid w:val="002B3942"/>
    <w:rsid w:val="002B4429"/>
    <w:rsid w:val="002B5BB8"/>
    <w:rsid w:val="002B649E"/>
    <w:rsid w:val="002B68A6"/>
    <w:rsid w:val="002B7FAF"/>
    <w:rsid w:val="002C0296"/>
    <w:rsid w:val="002C2D52"/>
    <w:rsid w:val="002C312A"/>
    <w:rsid w:val="002C6681"/>
    <w:rsid w:val="002C6FD4"/>
    <w:rsid w:val="002C7310"/>
    <w:rsid w:val="002D0C4F"/>
    <w:rsid w:val="002D1364"/>
    <w:rsid w:val="002D1F69"/>
    <w:rsid w:val="002D1FA8"/>
    <w:rsid w:val="002D3F9D"/>
    <w:rsid w:val="002D4911"/>
    <w:rsid w:val="002D4D30"/>
    <w:rsid w:val="002D5000"/>
    <w:rsid w:val="002D58CD"/>
    <w:rsid w:val="002D598D"/>
    <w:rsid w:val="002D7188"/>
    <w:rsid w:val="002E01A7"/>
    <w:rsid w:val="002E1D50"/>
    <w:rsid w:val="002E1DE3"/>
    <w:rsid w:val="002E2AB6"/>
    <w:rsid w:val="002E3F34"/>
    <w:rsid w:val="002E45E5"/>
    <w:rsid w:val="002E47F4"/>
    <w:rsid w:val="002E5F79"/>
    <w:rsid w:val="002E64FA"/>
    <w:rsid w:val="002E7047"/>
    <w:rsid w:val="002E781E"/>
    <w:rsid w:val="002F0A00"/>
    <w:rsid w:val="002F0A07"/>
    <w:rsid w:val="002F0CB8"/>
    <w:rsid w:val="002F0CFA"/>
    <w:rsid w:val="002F3BD7"/>
    <w:rsid w:val="002F50DE"/>
    <w:rsid w:val="002F5834"/>
    <w:rsid w:val="002F669F"/>
    <w:rsid w:val="002F6C28"/>
    <w:rsid w:val="00300616"/>
    <w:rsid w:val="00300C3F"/>
    <w:rsid w:val="003015E2"/>
    <w:rsid w:val="003016D9"/>
    <w:rsid w:val="00301C97"/>
    <w:rsid w:val="00303ABB"/>
    <w:rsid w:val="00305BB2"/>
    <w:rsid w:val="003068B1"/>
    <w:rsid w:val="0031004C"/>
    <w:rsid w:val="0031053A"/>
    <w:rsid w:val="003105F6"/>
    <w:rsid w:val="00311297"/>
    <w:rsid w:val="003113BE"/>
    <w:rsid w:val="003113CB"/>
    <w:rsid w:val="003122CA"/>
    <w:rsid w:val="0031399F"/>
    <w:rsid w:val="003148FD"/>
    <w:rsid w:val="00314D6D"/>
    <w:rsid w:val="00315E0B"/>
    <w:rsid w:val="00317C45"/>
    <w:rsid w:val="00320626"/>
    <w:rsid w:val="00320BE7"/>
    <w:rsid w:val="00320CBA"/>
    <w:rsid w:val="00321080"/>
    <w:rsid w:val="00322D45"/>
    <w:rsid w:val="00324B44"/>
    <w:rsid w:val="0032569A"/>
    <w:rsid w:val="00325A1F"/>
    <w:rsid w:val="00325A4D"/>
    <w:rsid w:val="00325C78"/>
    <w:rsid w:val="003268F9"/>
    <w:rsid w:val="00327971"/>
    <w:rsid w:val="00330BAF"/>
    <w:rsid w:val="003312CD"/>
    <w:rsid w:val="00332427"/>
    <w:rsid w:val="00332FF3"/>
    <w:rsid w:val="00334D0E"/>
    <w:rsid w:val="00334E3A"/>
    <w:rsid w:val="003351F7"/>
    <w:rsid w:val="003355F3"/>
    <w:rsid w:val="003361DD"/>
    <w:rsid w:val="003405D7"/>
    <w:rsid w:val="00341A6A"/>
    <w:rsid w:val="00342B3D"/>
    <w:rsid w:val="003442BD"/>
    <w:rsid w:val="00345353"/>
    <w:rsid w:val="003454CD"/>
    <w:rsid w:val="00345B9C"/>
    <w:rsid w:val="00347123"/>
    <w:rsid w:val="003473FA"/>
    <w:rsid w:val="00347660"/>
    <w:rsid w:val="003510ED"/>
    <w:rsid w:val="00352DAE"/>
    <w:rsid w:val="00353951"/>
    <w:rsid w:val="00354EB9"/>
    <w:rsid w:val="00355485"/>
    <w:rsid w:val="00355C64"/>
    <w:rsid w:val="0036023D"/>
    <w:rsid w:val="003602AE"/>
    <w:rsid w:val="00360929"/>
    <w:rsid w:val="00361D82"/>
    <w:rsid w:val="00363C3A"/>
    <w:rsid w:val="00364078"/>
    <w:rsid w:val="003647D5"/>
    <w:rsid w:val="00364CB2"/>
    <w:rsid w:val="00364F04"/>
    <w:rsid w:val="003669D4"/>
    <w:rsid w:val="003674B0"/>
    <w:rsid w:val="003707C2"/>
    <w:rsid w:val="0037203B"/>
    <w:rsid w:val="00372BBD"/>
    <w:rsid w:val="0037331C"/>
    <w:rsid w:val="00374913"/>
    <w:rsid w:val="003770E5"/>
    <w:rsid w:val="0037727C"/>
    <w:rsid w:val="00377E70"/>
    <w:rsid w:val="00380904"/>
    <w:rsid w:val="003822D2"/>
    <w:rsid w:val="003823EE"/>
    <w:rsid w:val="00382960"/>
    <w:rsid w:val="003837B9"/>
    <w:rsid w:val="00384199"/>
    <w:rsid w:val="003846F7"/>
    <w:rsid w:val="003851ED"/>
    <w:rsid w:val="00385B39"/>
    <w:rsid w:val="00385F89"/>
    <w:rsid w:val="00386785"/>
    <w:rsid w:val="003909D5"/>
    <w:rsid w:val="00390E89"/>
    <w:rsid w:val="00391B1A"/>
    <w:rsid w:val="0039262F"/>
    <w:rsid w:val="0039440B"/>
    <w:rsid w:val="00394423"/>
    <w:rsid w:val="003952D2"/>
    <w:rsid w:val="00395EA8"/>
    <w:rsid w:val="00396942"/>
    <w:rsid w:val="00396B49"/>
    <w:rsid w:val="00396E3E"/>
    <w:rsid w:val="003A148E"/>
    <w:rsid w:val="003A306E"/>
    <w:rsid w:val="003A32D9"/>
    <w:rsid w:val="003A60DC"/>
    <w:rsid w:val="003A65D9"/>
    <w:rsid w:val="003A6A46"/>
    <w:rsid w:val="003A7A63"/>
    <w:rsid w:val="003B000C"/>
    <w:rsid w:val="003B0F1D"/>
    <w:rsid w:val="003B27FC"/>
    <w:rsid w:val="003B491E"/>
    <w:rsid w:val="003B494E"/>
    <w:rsid w:val="003B4A57"/>
    <w:rsid w:val="003B6B4C"/>
    <w:rsid w:val="003B7BB6"/>
    <w:rsid w:val="003C0AD9"/>
    <w:rsid w:val="003C0ED0"/>
    <w:rsid w:val="003C1462"/>
    <w:rsid w:val="003C1D49"/>
    <w:rsid w:val="003C239D"/>
    <w:rsid w:val="003C35C4"/>
    <w:rsid w:val="003C4E45"/>
    <w:rsid w:val="003C4EC6"/>
    <w:rsid w:val="003C4EEB"/>
    <w:rsid w:val="003C4F41"/>
    <w:rsid w:val="003C60A4"/>
    <w:rsid w:val="003C658B"/>
    <w:rsid w:val="003C78EE"/>
    <w:rsid w:val="003D12C2"/>
    <w:rsid w:val="003D1E55"/>
    <w:rsid w:val="003D2457"/>
    <w:rsid w:val="003D31B9"/>
    <w:rsid w:val="003D330A"/>
    <w:rsid w:val="003D3867"/>
    <w:rsid w:val="003D4CFF"/>
    <w:rsid w:val="003D7941"/>
    <w:rsid w:val="003E0BEE"/>
    <w:rsid w:val="003E0D1A"/>
    <w:rsid w:val="003E1D0C"/>
    <w:rsid w:val="003E2DA3"/>
    <w:rsid w:val="003E380C"/>
    <w:rsid w:val="003E472B"/>
    <w:rsid w:val="003E52D6"/>
    <w:rsid w:val="003E5D85"/>
    <w:rsid w:val="003E67A4"/>
    <w:rsid w:val="003E75C7"/>
    <w:rsid w:val="003F020D"/>
    <w:rsid w:val="003F03D9"/>
    <w:rsid w:val="003F1363"/>
    <w:rsid w:val="003F1975"/>
    <w:rsid w:val="003F1C74"/>
    <w:rsid w:val="003F2FBE"/>
    <w:rsid w:val="003F318D"/>
    <w:rsid w:val="003F54BE"/>
    <w:rsid w:val="003F5BAE"/>
    <w:rsid w:val="003F6ED7"/>
    <w:rsid w:val="0040027A"/>
    <w:rsid w:val="00401C84"/>
    <w:rsid w:val="00402F7E"/>
    <w:rsid w:val="00402FD0"/>
    <w:rsid w:val="00403210"/>
    <w:rsid w:val="004035BB"/>
    <w:rsid w:val="004035EB"/>
    <w:rsid w:val="00403E2F"/>
    <w:rsid w:val="00403E66"/>
    <w:rsid w:val="00404D2D"/>
    <w:rsid w:val="0040560C"/>
    <w:rsid w:val="00407332"/>
    <w:rsid w:val="004074A8"/>
    <w:rsid w:val="00407828"/>
    <w:rsid w:val="00407851"/>
    <w:rsid w:val="004104F7"/>
    <w:rsid w:val="004105B7"/>
    <w:rsid w:val="004108DB"/>
    <w:rsid w:val="00410F2F"/>
    <w:rsid w:val="004127F5"/>
    <w:rsid w:val="00413D8E"/>
    <w:rsid w:val="004140F2"/>
    <w:rsid w:val="004159AA"/>
    <w:rsid w:val="004177D5"/>
    <w:rsid w:val="00417B22"/>
    <w:rsid w:val="004207F5"/>
    <w:rsid w:val="00421085"/>
    <w:rsid w:val="00422AC7"/>
    <w:rsid w:val="004233D1"/>
    <w:rsid w:val="0042465E"/>
    <w:rsid w:val="00424DF7"/>
    <w:rsid w:val="004265C5"/>
    <w:rsid w:val="004269DF"/>
    <w:rsid w:val="00426BA0"/>
    <w:rsid w:val="00432B76"/>
    <w:rsid w:val="004331E5"/>
    <w:rsid w:val="0043487B"/>
    <w:rsid w:val="00434D01"/>
    <w:rsid w:val="00435D26"/>
    <w:rsid w:val="00436927"/>
    <w:rsid w:val="00437476"/>
    <w:rsid w:val="00437925"/>
    <w:rsid w:val="00440250"/>
    <w:rsid w:val="00440C99"/>
    <w:rsid w:val="0044175C"/>
    <w:rsid w:val="00441B88"/>
    <w:rsid w:val="004427A4"/>
    <w:rsid w:val="00443F1B"/>
    <w:rsid w:val="00444F99"/>
    <w:rsid w:val="00445F4D"/>
    <w:rsid w:val="0044608A"/>
    <w:rsid w:val="004504C0"/>
    <w:rsid w:val="00451284"/>
    <w:rsid w:val="004513AC"/>
    <w:rsid w:val="0045147F"/>
    <w:rsid w:val="004514E6"/>
    <w:rsid w:val="00453997"/>
    <w:rsid w:val="00454A90"/>
    <w:rsid w:val="004550FB"/>
    <w:rsid w:val="004562F9"/>
    <w:rsid w:val="00457C30"/>
    <w:rsid w:val="0046111A"/>
    <w:rsid w:val="00462838"/>
    <w:rsid w:val="00462946"/>
    <w:rsid w:val="00463F43"/>
    <w:rsid w:val="004640F9"/>
    <w:rsid w:val="00464286"/>
    <w:rsid w:val="004649EA"/>
    <w:rsid w:val="00464B94"/>
    <w:rsid w:val="00464C58"/>
    <w:rsid w:val="00464DF0"/>
    <w:rsid w:val="004653A8"/>
    <w:rsid w:val="00465A0B"/>
    <w:rsid w:val="00466CC7"/>
    <w:rsid w:val="0047077C"/>
    <w:rsid w:val="00470ACC"/>
    <w:rsid w:val="00470B05"/>
    <w:rsid w:val="0047207C"/>
    <w:rsid w:val="00472CD6"/>
    <w:rsid w:val="004730DF"/>
    <w:rsid w:val="00474E3C"/>
    <w:rsid w:val="00476323"/>
    <w:rsid w:val="00480A58"/>
    <w:rsid w:val="00481D61"/>
    <w:rsid w:val="00482151"/>
    <w:rsid w:val="0048259F"/>
    <w:rsid w:val="00482789"/>
    <w:rsid w:val="00485FAD"/>
    <w:rsid w:val="004871F0"/>
    <w:rsid w:val="00487671"/>
    <w:rsid w:val="00487AED"/>
    <w:rsid w:val="004908C7"/>
    <w:rsid w:val="00491EDF"/>
    <w:rsid w:val="00492793"/>
    <w:rsid w:val="00492A3F"/>
    <w:rsid w:val="00494F62"/>
    <w:rsid w:val="00497DB7"/>
    <w:rsid w:val="004A02DD"/>
    <w:rsid w:val="004A0FBF"/>
    <w:rsid w:val="004A1AA9"/>
    <w:rsid w:val="004A2001"/>
    <w:rsid w:val="004A3227"/>
    <w:rsid w:val="004A3590"/>
    <w:rsid w:val="004A35C3"/>
    <w:rsid w:val="004A62CA"/>
    <w:rsid w:val="004A68B3"/>
    <w:rsid w:val="004A7DD2"/>
    <w:rsid w:val="004B00A7"/>
    <w:rsid w:val="004B03D6"/>
    <w:rsid w:val="004B064E"/>
    <w:rsid w:val="004B1BB6"/>
    <w:rsid w:val="004B25E2"/>
    <w:rsid w:val="004B309E"/>
    <w:rsid w:val="004B34D7"/>
    <w:rsid w:val="004B3E65"/>
    <w:rsid w:val="004B5037"/>
    <w:rsid w:val="004B5288"/>
    <w:rsid w:val="004B5B2F"/>
    <w:rsid w:val="004B626A"/>
    <w:rsid w:val="004B660E"/>
    <w:rsid w:val="004B679C"/>
    <w:rsid w:val="004B6A2E"/>
    <w:rsid w:val="004B75A6"/>
    <w:rsid w:val="004B7A37"/>
    <w:rsid w:val="004C05BD"/>
    <w:rsid w:val="004C20DA"/>
    <w:rsid w:val="004C2777"/>
    <w:rsid w:val="004C35A0"/>
    <w:rsid w:val="004C3B06"/>
    <w:rsid w:val="004C3C34"/>
    <w:rsid w:val="004C3F97"/>
    <w:rsid w:val="004C41FB"/>
    <w:rsid w:val="004C46B3"/>
    <w:rsid w:val="004C5D74"/>
    <w:rsid w:val="004C7EE7"/>
    <w:rsid w:val="004D1161"/>
    <w:rsid w:val="004D2DEE"/>
    <w:rsid w:val="004D2E1F"/>
    <w:rsid w:val="004D336D"/>
    <w:rsid w:val="004D3EDF"/>
    <w:rsid w:val="004D5774"/>
    <w:rsid w:val="004D7704"/>
    <w:rsid w:val="004D7CD8"/>
    <w:rsid w:val="004D7FD9"/>
    <w:rsid w:val="004E05A3"/>
    <w:rsid w:val="004E076A"/>
    <w:rsid w:val="004E1324"/>
    <w:rsid w:val="004E19A5"/>
    <w:rsid w:val="004E3554"/>
    <w:rsid w:val="004E37E5"/>
    <w:rsid w:val="004E3FDB"/>
    <w:rsid w:val="004E4993"/>
    <w:rsid w:val="004E5025"/>
    <w:rsid w:val="004E63CE"/>
    <w:rsid w:val="004E7480"/>
    <w:rsid w:val="004F084F"/>
    <w:rsid w:val="004F1087"/>
    <w:rsid w:val="004F1812"/>
    <w:rsid w:val="004F1F4A"/>
    <w:rsid w:val="004F296D"/>
    <w:rsid w:val="004F2C9D"/>
    <w:rsid w:val="004F2F00"/>
    <w:rsid w:val="004F507D"/>
    <w:rsid w:val="004F508B"/>
    <w:rsid w:val="004F6371"/>
    <w:rsid w:val="004F695F"/>
    <w:rsid w:val="004F6CA4"/>
    <w:rsid w:val="004F7335"/>
    <w:rsid w:val="00500633"/>
    <w:rsid w:val="00500727"/>
    <w:rsid w:val="00500752"/>
    <w:rsid w:val="00500F9F"/>
    <w:rsid w:val="00501A50"/>
    <w:rsid w:val="0050222D"/>
    <w:rsid w:val="00502E4B"/>
    <w:rsid w:val="00503AF3"/>
    <w:rsid w:val="00503DB5"/>
    <w:rsid w:val="00505045"/>
    <w:rsid w:val="0050696D"/>
    <w:rsid w:val="00506D02"/>
    <w:rsid w:val="00506E3B"/>
    <w:rsid w:val="0051094B"/>
    <w:rsid w:val="005110D7"/>
    <w:rsid w:val="005110DB"/>
    <w:rsid w:val="00511D99"/>
    <w:rsid w:val="00512192"/>
    <w:rsid w:val="005128D3"/>
    <w:rsid w:val="00514223"/>
    <w:rsid w:val="00514359"/>
    <w:rsid w:val="005147E8"/>
    <w:rsid w:val="005158F2"/>
    <w:rsid w:val="00515DBA"/>
    <w:rsid w:val="00516233"/>
    <w:rsid w:val="00520BC5"/>
    <w:rsid w:val="00520C12"/>
    <w:rsid w:val="0052120A"/>
    <w:rsid w:val="005219B6"/>
    <w:rsid w:val="00521ED7"/>
    <w:rsid w:val="00523D05"/>
    <w:rsid w:val="0052448F"/>
    <w:rsid w:val="00525AD4"/>
    <w:rsid w:val="00526DFC"/>
    <w:rsid w:val="00526F43"/>
    <w:rsid w:val="00527651"/>
    <w:rsid w:val="005278C8"/>
    <w:rsid w:val="005302C2"/>
    <w:rsid w:val="00530F6F"/>
    <w:rsid w:val="005363AB"/>
    <w:rsid w:val="00537C4C"/>
    <w:rsid w:val="00537FE0"/>
    <w:rsid w:val="00540C82"/>
    <w:rsid w:val="00541AAA"/>
    <w:rsid w:val="00544EF4"/>
    <w:rsid w:val="00545E53"/>
    <w:rsid w:val="0054606F"/>
    <w:rsid w:val="005464BA"/>
    <w:rsid w:val="005479D9"/>
    <w:rsid w:val="00554BDC"/>
    <w:rsid w:val="0055559F"/>
    <w:rsid w:val="00555633"/>
    <w:rsid w:val="00557024"/>
    <w:rsid w:val="005572A5"/>
    <w:rsid w:val="005572BD"/>
    <w:rsid w:val="00557A12"/>
    <w:rsid w:val="00560AC7"/>
    <w:rsid w:val="00561575"/>
    <w:rsid w:val="00561AFB"/>
    <w:rsid w:val="00561CDD"/>
    <w:rsid w:val="00561FA8"/>
    <w:rsid w:val="005635ED"/>
    <w:rsid w:val="005639DC"/>
    <w:rsid w:val="005641D2"/>
    <w:rsid w:val="0056446D"/>
    <w:rsid w:val="00565253"/>
    <w:rsid w:val="005653FB"/>
    <w:rsid w:val="00565853"/>
    <w:rsid w:val="005678E5"/>
    <w:rsid w:val="00567DAA"/>
    <w:rsid w:val="00570191"/>
    <w:rsid w:val="00570570"/>
    <w:rsid w:val="00570709"/>
    <w:rsid w:val="00571A78"/>
    <w:rsid w:val="00572335"/>
    <w:rsid w:val="00572512"/>
    <w:rsid w:val="0057276A"/>
    <w:rsid w:val="005729B8"/>
    <w:rsid w:val="00572F8E"/>
    <w:rsid w:val="0057322B"/>
    <w:rsid w:val="00573EE6"/>
    <w:rsid w:val="00574470"/>
    <w:rsid w:val="00575110"/>
    <w:rsid w:val="0057547F"/>
    <w:rsid w:val="005754EE"/>
    <w:rsid w:val="0057617E"/>
    <w:rsid w:val="0057627E"/>
    <w:rsid w:val="00576497"/>
    <w:rsid w:val="00576FD4"/>
    <w:rsid w:val="00580DAA"/>
    <w:rsid w:val="0058165F"/>
    <w:rsid w:val="00581956"/>
    <w:rsid w:val="005835E7"/>
    <w:rsid w:val="00583647"/>
    <w:rsid w:val="0058397F"/>
    <w:rsid w:val="00583BF8"/>
    <w:rsid w:val="00585F10"/>
    <w:rsid w:val="00585F33"/>
    <w:rsid w:val="00586CA3"/>
    <w:rsid w:val="00587EE2"/>
    <w:rsid w:val="005907BD"/>
    <w:rsid w:val="005910EA"/>
    <w:rsid w:val="00591124"/>
    <w:rsid w:val="00592CC6"/>
    <w:rsid w:val="00594747"/>
    <w:rsid w:val="005958E8"/>
    <w:rsid w:val="00595F8B"/>
    <w:rsid w:val="00597024"/>
    <w:rsid w:val="005A0274"/>
    <w:rsid w:val="005A095C"/>
    <w:rsid w:val="005A0A10"/>
    <w:rsid w:val="005A1220"/>
    <w:rsid w:val="005A133A"/>
    <w:rsid w:val="005A20FF"/>
    <w:rsid w:val="005A48B4"/>
    <w:rsid w:val="005A58B5"/>
    <w:rsid w:val="005A669D"/>
    <w:rsid w:val="005A75D8"/>
    <w:rsid w:val="005B16FB"/>
    <w:rsid w:val="005B2FAF"/>
    <w:rsid w:val="005B713E"/>
    <w:rsid w:val="005C0146"/>
    <w:rsid w:val="005C03B6"/>
    <w:rsid w:val="005C1258"/>
    <w:rsid w:val="005C214E"/>
    <w:rsid w:val="005C234C"/>
    <w:rsid w:val="005C3052"/>
    <w:rsid w:val="005C348E"/>
    <w:rsid w:val="005C4FB3"/>
    <w:rsid w:val="005C5D6D"/>
    <w:rsid w:val="005C68E1"/>
    <w:rsid w:val="005C7DAC"/>
    <w:rsid w:val="005D0511"/>
    <w:rsid w:val="005D136A"/>
    <w:rsid w:val="005D1615"/>
    <w:rsid w:val="005D1918"/>
    <w:rsid w:val="005D1D61"/>
    <w:rsid w:val="005D3763"/>
    <w:rsid w:val="005D3C5F"/>
    <w:rsid w:val="005D55E1"/>
    <w:rsid w:val="005D5F47"/>
    <w:rsid w:val="005D61EA"/>
    <w:rsid w:val="005D695B"/>
    <w:rsid w:val="005D703E"/>
    <w:rsid w:val="005E0313"/>
    <w:rsid w:val="005E06F6"/>
    <w:rsid w:val="005E0BF8"/>
    <w:rsid w:val="005E1842"/>
    <w:rsid w:val="005E18CF"/>
    <w:rsid w:val="005E19F7"/>
    <w:rsid w:val="005E22A7"/>
    <w:rsid w:val="005E2FA2"/>
    <w:rsid w:val="005E330E"/>
    <w:rsid w:val="005E3BD1"/>
    <w:rsid w:val="005E4001"/>
    <w:rsid w:val="005E4F04"/>
    <w:rsid w:val="005E62C2"/>
    <w:rsid w:val="005E6C71"/>
    <w:rsid w:val="005E7249"/>
    <w:rsid w:val="005F0963"/>
    <w:rsid w:val="005F2824"/>
    <w:rsid w:val="005F2EBA"/>
    <w:rsid w:val="005F3191"/>
    <w:rsid w:val="005F35ED"/>
    <w:rsid w:val="005F47D5"/>
    <w:rsid w:val="005F49C0"/>
    <w:rsid w:val="005F744B"/>
    <w:rsid w:val="005F7812"/>
    <w:rsid w:val="005F7A88"/>
    <w:rsid w:val="00600D80"/>
    <w:rsid w:val="00601C6D"/>
    <w:rsid w:val="00601EEC"/>
    <w:rsid w:val="00602CFF"/>
    <w:rsid w:val="00603A1A"/>
    <w:rsid w:val="00603F5F"/>
    <w:rsid w:val="006046D5"/>
    <w:rsid w:val="00604A3B"/>
    <w:rsid w:val="00605B83"/>
    <w:rsid w:val="006061E9"/>
    <w:rsid w:val="00606910"/>
    <w:rsid w:val="00606DE9"/>
    <w:rsid w:val="00607030"/>
    <w:rsid w:val="00607A93"/>
    <w:rsid w:val="00607BB3"/>
    <w:rsid w:val="006107C2"/>
    <w:rsid w:val="00610999"/>
    <w:rsid w:val="00610C08"/>
    <w:rsid w:val="006112C4"/>
    <w:rsid w:val="00611626"/>
    <w:rsid w:val="00611EDD"/>
    <w:rsid w:val="00611F74"/>
    <w:rsid w:val="00612FDF"/>
    <w:rsid w:val="00615772"/>
    <w:rsid w:val="00615A06"/>
    <w:rsid w:val="006163A6"/>
    <w:rsid w:val="00616A78"/>
    <w:rsid w:val="00616B8C"/>
    <w:rsid w:val="006172A0"/>
    <w:rsid w:val="0062116D"/>
    <w:rsid w:val="00621256"/>
    <w:rsid w:val="00621FCC"/>
    <w:rsid w:val="00622AE7"/>
    <w:rsid w:val="00622E4B"/>
    <w:rsid w:val="006232F5"/>
    <w:rsid w:val="00623AC8"/>
    <w:rsid w:val="00625C5F"/>
    <w:rsid w:val="00626375"/>
    <w:rsid w:val="006274C4"/>
    <w:rsid w:val="0063123C"/>
    <w:rsid w:val="0063173B"/>
    <w:rsid w:val="00632DB5"/>
    <w:rsid w:val="006333DA"/>
    <w:rsid w:val="00633F06"/>
    <w:rsid w:val="0063466D"/>
    <w:rsid w:val="00635134"/>
    <w:rsid w:val="006356E2"/>
    <w:rsid w:val="006403A0"/>
    <w:rsid w:val="0064228C"/>
    <w:rsid w:val="00642A65"/>
    <w:rsid w:val="00643871"/>
    <w:rsid w:val="00645DCE"/>
    <w:rsid w:val="006465AC"/>
    <w:rsid w:val="006465BF"/>
    <w:rsid w:val="006468C1"/>
    <w:rsid w:val="00646990"/>
    <w:rsid w:val="00647AE7"/>
    <w:rsid w:val="00647FF8"/>
    <w:rsid w:val="0065000C"/>
    <w:rsid w:val="006509FA"/>
    <w:rsid w:val="00650B30"/>
    <w:rsid w:val="00650E79"/>
    <w:rsid w:val="00650E92"/>
    <w:rsid w:val="00651975"/>
    <w:rsid w:val="00653B22"/>
    <w:rsid w:val="00655675"/>
    <w:rsid w:val="00657116"/>
    <w:rsid w:val="006572F0"/>
    <w:rsid w:val="00657BF4"/>
    <w:rsid w:val="006603FB"/>
    <w:rsid w:val="0066076D"/>
    <w:rsid w:val="006608DF"/>
    <w:rsid w:val="00660977"/>
    <w:rsid w:val="00661A12"/>
    <w:rsid w:val="006622EF"/>
    <w:rsid w:val="006623AC"/>
    <w:rsid w:val="006653F1"/>
    <w:rsid w:val="00665E10"/>
    <w:rsid w:val="00666719"/>
    <w:rsid w:val="006678AF"/>
    <w:rsid w:val="006701EF"/>
    <w:rsid w:val="00673BA5"/>
    <w:rsid w:val="006740E9"/>
    <w:rsid w:val="00674F94"/>
    <w:rsid w:val="00674FE8"/>
    <w:rsid w:val="00676A08"/>
    <w:rsid w:val="006770D5"/>
    <w:rsid w:val="0067773E"/>
    <w:rsid w:val="00680058"/>
    <w:rsid w:val="00681F9F"/>
    <w:rsid w:val="006840EA"/>
    <w:rsid w:val="0068445D"/>
    <w:rsid w:val="006844E2"/>
    <w:rsid w:val="00685267"/>
    <w:rsid w:val="00686AE3"/>
    <w:rsid w:val="006872AE"/>
    <w:rsid w:val="00687F66"/>
    <w:rsid w:val="00690082"/>
    <w:rsid w:val="00690198"/>
    <w:rsid w:val="00690252"/>
    <w:rsid w:val="00691AE2"/>
    <w:rsid w:val="00691F73"/>
    <w:rsid w:val="006946BB"/>
    <w:rsid w:val="0069487B"/>
    <w:rsid w:val="00694BB1"/>
    <w:rsid w:val="006969FA"/>
    <w:rsid w:val="0069749D"/>
    <w:rsid w:val="00697D0D"/>
    <w:rsid w:val="006A08A2"/>
    <w:rsid w:val="006A22D8"/>
    <w:rsid w:val="006A27FF"/>
    <w:rsid w:val="006A35CD"/>
    <w:rsid w:val="006A35D5"/>
    <w:rsid w:val="006A45D3"/>
    <w:rsid w:val="006A460B"/>
    <w:rsid w:val="006A58CC"/>
    <w:rsid w:val="006A64E4"/>
    <w:rsid w:val="006A6798"/>
    <w:rsid w:val="006A748A"/>
    <w:rsid w:val="006A7A90"/>
    <w:rsid w:val="006A7B8F"/>
    <w:rsid w:val="006B005A"/>
    <w:rsid w:val="006B6122"/>
    <w:rsid w:val="006B68C3"/>
    <w:rsid w:val="006B6967"/>
    <w:rsid w:val="006C0872"/>
    <w:rsid w:val="006C0A38"/>
    <w:rsid w:val="006C419E"/>
    <w:rsid w:val="006C4A31"/>
    <w:rsid w:val="006C4E34"/>
    <w:rsid w:val="006C500C"/>
    <w:rsid w:val="006C5AC2"/>
    <w:rsid w:val="006C6AFB"/>
    <w:rsid w:val="006C7897"/>
    <w:rsid w:val="006D0C73"/>
    <w:rsid w:val="006D2182"/>
    <w:rsid w:val="006D2735"/>
    <w:rsid w:val="006D30F6"/>
    <w:rsid w:val="006D366F"/>
    <w:rsid w:val="006D45B2"/>
    <w:rsid w:val="006D4F19"/>
    <w:rsid w:val="006E0FCC"/>
    <w:rsid w:val="006E17D2"/>
    <w:rsid w:val="006E1E96"/>
    <w:rsid w:val="006E22AA"/>
    <w:rsid w:val="006E3934"/>
    <w:rsid w:val="006E4453"/>
    <w:rsid w:val="006E4830"/>
    <w:rsid w:val="006E4BCC"/>
    <w:rsid w:val="006E5E21"/>
    <w:rsid w:val="006E5EBE"/>
    <w:rsid w:val="006E6284"/>
    <w:rsid w:val="006E67A9"/>
    <w:rsid w:val="006F16F7"/>
    <w:rsid w:val="006F22BC"/>
    <w:rsid w:val="006F2648"/>
    <w:rsid w:val="006F2F10"/>
    <w:rsid w:val="006F32ED"/>
    <w:rsid w:val="006F369D"/>
    <w:rsid w:val="006F482B"/>
    <w:rsid w:val="006F6311"/>
    <w:rsid w:val="006F6BC2"/>
    <w:rsid w:val="00701952"/>
    <w:rsid w:val="00702514"/>
    <w:rsid w:val="00702556"/>
    <w:rsid w:val="0070277E"/>
    <w:rsid w:val="007037E3"/>
    <w:rsid w:val="00703F47"/>
    <w:rsid w:val="00703FA5"/>
    <w:rsid w:val="00704156"/>
    <w:rsid w:val="0070455C"/>
    <w:rsid w:val="0070676C"/>
    <w:rsid w:val="007069FC"/>
    <w:rsid w:val="00707660"/>
    <w:rsid w:val="00711221"/>
    <w:rsid w:val="00712675"/>
    <w:rsid w:val="0071368B"/>
    <w:rsid w:val="00713808"/>
    <w:rsid w:val="007151B6"/>
    <w:rsid w:val="0071520D"/>
    <w:rsid w:val="00715EDB"/>
    <w:rsid w:val="007160D5"/>
    <w:rsid w:val="007163FB"/>
    <w:rsid w:val="00717C13"/>
    <w:rsid w:val="00717C2E"/>
    <w:rsid w:val="00720273"/>
    <w:rsid w:val="007204FA"/>
    <w:rsid w:val="00720504"/>
    <w:rsid w:val="007213B3"/>
    <w:rsid w:val="00721B57"/>
    <w:rsid w:val="00723F5D"/>
    <w:rsid w:val="0072457F"/>
    <w:rsid w:val="00725406"/>
    <w:rsid w:val="00725D03"/>
    <w:rsid w:val="0072621B"/>
    <w:rsid w:val="00726564"/>
    <w:rsid w:val="007265B8"/>
    <w:rsid w:val="0072695B"/>
    <w:rsid w:val="00730555"/>
    <w:rsid w:val="007305F8"/>
    <w:rsid w:val="0073076B"/>
    <w:rsid w:val="00730C2C"/>
    <w:rsid w:val="007312CC"/>
    <w:rsid w:val="00731A05"/>
    <w:rsid w:val="00731CFA"/>
    <w:rsid w:val="007323F1"/>
    <w:rsid w:val="007331F3"/>
    <w:rsid w:val="00733826"/>
    <w:rsid w:val="007338F1"/>
    <w:rsid w:val="007346B7"/>
    <w:rsid w:val="00734781"/>
    <w:rsid w:val="00734B03"/>
    <w:rsid w:val="00736A64"/>
    <w:rsid w:val="00737F6A"/>
    <w:rsid w:val="007410B6"/>
    <w:rsid w:val="007426C0"/>
    <w:rsid w:val="00743658"/>
    <w:rsid w:val="00744B29"/>
    <w:rsid w:val="00744C6F"/>
    <w:rsid w:val="00744E2B"/>
    <w:rsid w:val="007455BE"/>
    <w:rsid w:val="007457F6"/>
    <w:rsid w:val="00745ABB"/>
    <w:rsid w:val="0074674A"/>
    <w:rsid w:val="00746D77"/>
    <w:rsid w:val="00746E38"/>
    <w:rsid w:val="00747CD5"/>
    <w:rsid w:val="007512A2"/>
    <w:rsid w:val="00753137"/>
    <w:rsid w:val="00753B51"/>
    <w:rsid w:val="00753B72"/>
    <w:rsid w:val="00754387"/>
    <w:rsid w:val="00754C8E"/>
    <w:rsid w:val="0075558F"/>
    <w:rsid w:val="007559CE"/>
    <w:rsid w:val="00756629"/>
    <w:rsid w:val="007575B4"/>
    <w:rsid w:val="007575D2"/>
    <w:rsid w:val="00757B07"/>
    <w:rsid w:val="00757B4F"/>
    <w:rsid w:val="00757B6A"/>
    <w:rsid w:val="007610E0"/>
    <w:rsid w:val="007621AA"/>
    <w:rsid w:val="0076260A"/>
    <w:rsid w:val="00763822"/>
    <w:rsid w:val="007641A1"/>
    <w:rsid w:val="00764A67"/>
    <w:rsid w:val="00764ACC"/>
    <w:rsid w:val="007652E1"/>
    <w:rsid w:val="0076631F"/>
    <w:rsid w:val="0076747F"/>
    <w:rsid w:val="00770F6B"/>
    <w:rsid w:val="00771883"/>
    <w:rsid w:val="007726D6"/>
    <w:rsid w:val="00774292"/>
    <w:rsid w:val="0077646F"/>
    <w:rsid w:val="00776794"/>
    <w:rsid w:val="00776DC2"/>
    <w:rsid w:val="00780122"/>
    <w:rsid w:val="007811A8"/>
    <w:rsid w:val="007816B9"/>
    <w:rsid w:val="0078214B"/>
    <w:rsid w:val="00782ED1"/>
    <w:rsid w:val="00783564"/>
    <w:rsid w:val="00783D80"/>
    <w:rsid w:val="0078498A"/>
    <w:rsid w:val="007853FB"/>
    <w:rsid w:val="00786F22"/>
    <w:rsid w:val="00786F44"/>
    <w:rsid w:val="00787A4A"/>
    <w:rsid w:val="00790243"/>
    <w:rsid w:val="007909FB"/>
    <w:rsid w:val="00792207"/>
    <w:rsid w:val="007924AD"/>
    <w:rsid w:val="00792B64"/>
    <w:rsid w:val="00792E29"/>
    <w:rsid w:val="007935A2"/>
    <w:rsid w:val="0079379A"/>
    <w:rsid w:val="00794953"/>
    <w:rsid w:val="007A03A7"/>
    <w:rsid w:val="007A07CA"/>
    <w:rsid w:val="007A0992"/>
    <w:rsid w:val="007A1F2F"/>
    <w:rsid w:val="007A2A5C"/>
    <w:rsid w:val="007A370E"/>
    <w:rsid w:val="007A4A17"/>
    <w:rsid w:val="007A5150"/>
    <w:rsid w:val="007A5373"/>
    <w:rsid w:val="007A6D62"/>
    <w:rsid w:val="007A789F"/>
    <w:rsid w:val="007B24FF"/>
    <w:rsid w:val="007B36B8"/>
    <w:rsid w:val="007B3A3D"/>
    <w:rsid w:val="007B3B5E"/>
    <w:rsid w:val="007B555D"/>
    <w:rsid w:val="007B6ACA"/>
    <w:rsid w:val="007B75BC"/>
    <w:rsid w:val="007B7C40"/>
    <w:rsid w:val="007B7F3B"/>
    <w:rsid w:val="007C0BD6"/>
    <w:rsid w:val="007C1B23"/>
    <w:rsid w:val="007C2777"/>
    <w:rsid w:val="007C3806"/>
    <w:rsid w:val="007C4B0A"/>
    <w:rsid w:val="007C58B0"/>
    <w:rsid w:val="007C5BB7"/>
    <w:rsid w:val="007C6A7A"/>
    <w:rsid w:val="007C762F"/>
    <w:rsid w:val="007D07D5"/>
    <w:rsid w:val="007D1477"/>
    <w:rsid w:val="007D1C64"/>
    <w:rsid w:val="007D32DD"/>
    <w:rsid w:val="007D37B1"/>
    <w:rsid w:val="007D6DCE"/>
    <w:rsid w:val="007D72C4"/>
    <w:rsid w:val="007E031B"/>
    <w:rsid w:val="007E046F"/>
    <w:rsid w:val="007E055C"/>
    <w:rsid w:val="007E2CFE"/>
    <w:rsid w:val="007E3111"/>
    <w:rsid w:val="007E3B53"/>
    <w:rsid w:val="007E3D2B"/>
    <w:rsid w:val="007E59C9"/>
    <w:rsid w:val="007E5A5D"/>
    <w:rsid w:val="007E6521"/>
    <w:rsid w:val="007E6D9D"/>
    <w:rsid w:val="007E7D13"/>
    <w:rsid w:val="007F0030"/>
    <w:rsid w:val="007F0072"/>
    <w:rsid w:val="007F03D4"/>
    <w:rsid w:val="007F0504"/>
    <w:rsid w:val="007F0719"/>
    <w:rsid w:val="007F2EB6"/>
    <w:rsid w:val="007F3BD7"/>
    <w:rsid w:val="007F3E52"/>
    <w:rsid w:val="007F46BE"/>
    <w:rsid w:val="007F47A4"/>
    <w:rsid w:val="007F54C3"/>
    <w:rsid w:val="0080035E"/>
    <w:rsid w:val="00802949"/>
    <w:rsid w:val="0080301E"/>
    <w:rsid w:val="0080365F"/>
    <w:rsid w:val="0080376E"/>
    <w:rsid w:val="00804BC7"/>
    <w:rsid w:val="008065CA"/>
    <w:rsid w:val="00807B28"/>
    <w:rsid w:val="008110FF"/>
    <w:rsid w:val="00812BE5"/>
    <w:rsid w:val="00814068"/>
    <w:rsid w:val="00814978"/>
    <w:rsid w:val="00815744"/>
    <w:rsid w:val="008167DD"/>
    <w:rsid w:val="00816F32"/>
    <w:rsid w:val="00817429"/>
    <w:rsid w:val="00820E0C"/>
    <w:rsid w:val="00821514"/>
    <w:rsid w:val="00821E35"/>
    <w:rsid w:val="008220F3"/>
    <w:rsid w:val="00822911"/>
    <w:rsid w:val="00823117"/>
    <w:rsid w:val="00824591"/>
    <w:rsid w:val="00824860"/>
    <w:rsid w:val="00824AED"/>
    <w:rsid w:val="00824C3A"/>
    <w:rsid w:val="0082562E"/>
    <w:rsid w:val="00827820"/>
    <w:rsid w:val="0083031F"/>
    <w:rsid w:val="00830CC8"/>
    <w:rsid w:val="00830E61"/>
    <w:rsid w:val="0083173B"/>
    <w:rsid w:val="00831B8B"/>
    <w:rsid w:val="00832D6C"/>
    <w:rsid w:val="0083405D"/>
    <w:rsid w:val="008341B0"/>
    <w:rsid w:val="008352D4"/>
    <w:rsid w:val="0083583A"/>
    <w:rsid w:val="00836DB9"/>
    <w:rsid w:val="00837687"/>
    <w:rsid w:val="00837C67"/>
    <w:rsid w:val="00840C5E"/>
    <w:rsid w:val="008415B0"/>
    <w:rsid w:val="00841619"/>
    <w:rsid w:val="00841CDE"/>
    <w:rsid w:val="00842028"/>
    <w:rsid w:val="00842133"/>
    <w:rsid w:val="0084244F"/>
    <w:rsid w:val="00842559"/>
    <w:rsid w:val="00842A51"/>
    <w:rsid w:val="008436B8"/>
    <w:rsid w:val="00845551"/>
    <w:rsid w:val="00845D9B"/>
    <w:rsid w:val="00845F19"/>
    <w:rsid w:val="008460B6"/>
    <w:rsid w:val="00847528"/>
    <w:rsid w:val="00850C9D"/>
    <w:rsid w:val="00851A52"/>
    <w:rsid w:val="00851CE1"/>
    <w:rsid w:val="00852851"/>
    <w:rsid w:val="00852B59"/>
    <w:rsid w:val="00854B92"/>
    <w:rsid w:val="00854C80"/>
    <w:rsid w:val="00856272"/>
    <w:rsid w:val="008563FF"/>
    <w:rsid w:val="00856823"/>
    <w:rsid w:val="00856B7E"/>
    <w:rsid w:val="0086018B"/>
    <w:rsid w:val="008611DD"/>
    <w:rsid w:val="0086135D"/>
    <w:rsid w:val="00861869"/>
    <w:rsid w:val="008620DE"/>
    <w:rsid w:val="00864179"/>
    <w:rsid w:val="00864597"/>
    <w:rsid w:val="00864B2E"/>
    <w:rsid w:val="008654BD"/>
    <w:rsid w:val="00865A48"/>
    <w:rsid w:val="00866867"/>
    <w:rsid w:val="00866AC3"/>
    <w:rsid w:val="00872257"/>
    <w:rsid w:val="00873C05"/>
    <w:rsid w:val="00873C8F"/>
    <w:rsid w:val="008753E6"/>
    <w:rsid w:val="0087738C"/>
    <w:rsid w:val="00877971"/>
    <w:rsid w:val="008779C0"/>
    <w:rsid w:val="00877DC5"/>
    <w:rsid w:val="008802AF"/>
    <w:rsid w:val="00881926"/>
    <w:rsid w:val="00883103"/>
    <w:rsid w:val="0088318F"/>
    <w:rsid w:val="00883252"/>
    <w:rsid w:val="0088331D"/>
    <w:rsid w:val="00883966"/>
    <w:rsid w:val="008841B7"/>
    <w:rsid w:val="00884C18"/>
    <w:rsid w:val="008852B0"/>
    <w:rsid w:val="00885AE7"/>
    <w:rsid w:val="00885F3E"/>
    <w:rsid w:val="00886B60"/>
    <w:rsid w:val="00887889"/>
    <w:rsid w:val="008878FB"/>
    <w:rsid w:val="00887CC1"/>
    <w:rsid w:val="00890AD9"/>
    <w:rsid w:val="00890F13"/>
    <w:rsid w:val="008920FF"/>
    <w:rsid w:val="008926E8"/>
    <w:rsid w:val="00892AA7"/>
    <w:rsid w:val="00894F19"/>
    <w:rsid w:val="008955A6"/>
    <w:rsid w:val="0089614F"/>
    <w:rsid w:val="00896A10"/>
    <w:rsid w:val="00896B0C"/>
    <w:rsid w:val="008971B5"/>
    <w:rsid w:val="00897DDF"/>
    <w:rsid w:val="008A1BBE"/>
    <w:rsid w:val="008A398C"/>
    <w:rsid w:val="008A4D9F"/>
    <w:rsid w:val="008A50AD"/>
    <w:rsid w:val="008A5796"/>
    <w:rsid w:val="008A5D26"/>
    <w:rsid w:val="008A6B13"/>
    <w:rsid w:val="008A6D52"/>
    <w:rsid w:val="008A6EAE"/>
    <w:rsid w:val="008A6ECB"/>
    <w:rsid w:val="008B0BF9"/>
    <w:rsid w:val="008B14EF"/>
    <w:rsid w:val="008B1ECC"/>
    <w:rsid w:val="008B2866"/>
    <w:rsid w:val="008B2AD6"/>
    <w:rsid w:val="008B30BF"/>
    <w:rsid w:val="008B3859"/>
    <w:rsid w:val="008B436D"/>
    <w:rsid w:val="008B439A"/>
    <w:rsid w:val="008B43D1"/>
    <w:rsid w:val="008B4E49"/>
    <w:rsid w:val="008B7712"/>
    <w:rsid w:val="008B7B26"/>
    <w:rsid w:val="008C0A2D"/>
    <w:rsid w:val="008C1950"/>
    <w:rsid w:val="008C3524"/>
    <w:rsid w:val="008C4061"/>
    <w:rsid w:val="008C4229"/>
    <w:rsid w:val="008C5A87"/>
    <w:rsid w:val="008C5BE0"/>
    <w:rsid w:val="008C6CE7"/>
    <w:rsid w:val="008C7233"/>
    <w:rsid w:val="008D01A5"/>
    <w:rsid w:val="008D09BE"/>
    <w:rsid w:val="008D10D3"/>
    <w:rsid w:val="008D1B10"/>
    <w:rsid w:val="008D2434"/>
    <w:rsid w:val="008D30B4"/>
    <w:rsid w:val="008D3853"/>
    <w:rsid w:val="008D3890"/>
    <w:rsid w:val="008D3A51"/>
    <w:rsid w:val="008D49C8"/>
    <w:rsid w:val="008D4BC1"/>
    <w:rsid w:val="008E068C"/>
    <w:rsid w:val="008E0CAC"/>
    <w:rsid w:val="008E15FB"/>
    <w:rsid w:val="008E171D"/>
    <w:rsid w:val="008E2785"/>
    <w:rsid w:val="008E573E"/>
    <w:rsid w:val="008E69BF"/>
    <w:rsid w:val="008E78A3"/>
    <w:rsid w:val="008F0654"/>
    <w:rsid w:val="008F06CB"/>
    <w:rsid w:val="008F07CB"/>
    <w:rsid w:val="008F0E4C"/>
    <w:rsid w:val="008F2E83"/>
    <w:rsid w:val="008F45D3"/>
    <w:rsid w:val="008F612A"/>
    <w:rsid w:val="009013E6"/>
    <w:rsid w:val="0090293D"/>
    <w:rsid w:val="009034DE"/>
    <w:rsid w:val="00903712"/>
    <w:rsid w:val="00903F3E"/>
    <w:rsid w:val="00904175"/>
    <w:rsid w:val="00904509"/>
    <w:rsid w:val="00904F25"/>
    <w:rsid w:val="00905396"/>
    <w:rsid w:val="00905520"/>
    <w:rsid w:val="00905524"/>
    <w:rsid w:val="0090605D"/>
    <w:rsid w:val="00906419"/>
    <w:rsid w:val="00906A75"/>
    <w:rsid w:val="00906AED"/>
    <w:rsid w:val="00907DFB"/>
    <w:rsid w:val="00912889"/>
    <w:rsid w:val="00913A42"/>
    <w:rsid w:val="00914167"/>
    <w:rsid w:val="009143DB"/>
    <w:rsid w:val="00914ECA"/>
    <w:rsid w:val="00915065"/>
    <w:rsid w:val="00917CE5"/>
    <w:rsid w:val="00920D7B"/>
    <w:rsid w:val="009217C0"/>
    <w:rsid w:val="00921B4E"/>
    <w:rsid w:val="00921D0E"/>
    <w:rsid w:val="009235EC"/>
    <w:rsid w:val="009239C1"/>
    <w:rsid w:val="00925241"/>
    <w:rsid w:val="00925CEC"/>
    <w:rsid w:val="00926A3F"/>
    <w:rsid w:val="00927076"/>
    <w:rsid w:val="009273BA"/>
    <w:rsid w:val="009275B8"/>
    <w:rsid w:val="009275F1"/>
    <w:rsid w:val="00927701"/>
    <w:rsid w:val="0092794E"/>
    <w:rsid w:val="0093020B"/>
    <w:rsid w:val="0093053D"/>
    <w:rsid w:val="00930947"/>
    <w:rsid w:val="00930D30"/>
    <w:rsid w:val="00931A42"/>
    <w:rsid w:val="00931A4B"/>
    <w:rsid w:val="00931FCF"/>
    <w:rsid w:val="0093246E"/>
    <w:rsid w:val="0093305B"/>
    <w:rsid w:val="009332A2"/>
    <w:rsid w:val="00933D55"/>
    <w:rsid w:val="00934A97"/>
    <w:rsid w:val="00937598"/>
    <w:rsid w:val="0093790B"/>
    <w:rsid w:val="00937B2B"/>
    <w:rsid w:val="0094038A"/>
    <w:rsid w:val="0094210A"/>
    <w:rsid w:val="00942B99"/>
    <w:rsid w:val="00943751"/>
    <w:rsid w:val="00946303"/>
    <w:rsid w:val="00946317"/>
    <w:rsid w:val="00946D27"/>
    <w:rsid w:val="00946DD0"/>
    <w:rsid w:val="009501EE"/>
    <w:rsid w:val="009509E6"/>
    <w:rsid w:val="00952018"/>
    <w:rsid w:val="009524B5"/>
    <w:rsid w:val="00952800"/>
    <w:rsid w:val="0095300D"/>
    <w:rsid w:val="00953D13"/>
    <w:rsid w:val="00953FBE"/>
    <w:rsid w:val="009543BE"/>
    <w:rsid w:val="009559A2"/>
    <w:rsid w:val="00956812"/>
    <w:rsid w:val="0095719A"/>
    <w:rsid w:val="009572FA"/>
    <w:rsid w:val="009602C8"/>
    <w:rsid w:val="00960EC4"/>
    <w:rsid w:val="009611E1"/>
    <w:rsid w:val="009623E9"/>
    <w:rsid w:val="00963572"/>
    <w:rsid w:val="00963EEB"/>
    <w:rsid w:val="009648BC"/>
    <w:rsid w:val="00964B5C"/>
    <w:rsid w:val="00964C2F"/>
    <w:rsid w:val="00965F88"/>
    <w:rsid w:val="0096615E"/>
    <w:rsid w:val="00966208"/>
    <w:rsid w:val="0096733A"/>
    <w:rsid w:val="00971765"/>
    <w:rsid w:val="00974A36"/>
    <w:rsid w:val="00974F44"/>
    <w:rsid w:val="0097583C"/>
    <w:rsid w:val="00976B10"/>
    <w:rsid w:val="00977679"/>
    <w:rsid w:val="0098028A"/>
    <w:rsid w:val="00980426"/>
    <w:rsid w:val="009820F7"/>
    <w:rsid w:val="00982E43"/>
    <w:rsid w:val="00983898"/>
    <w:rsid w:val="00983BF4"/>
    <w:rsid w:val="009840C2"/>
    <w:rsid w:val="00984E03"/>
    <w:rsid w:val="00985128"/>
    <w:rsid w:val="0098638C"/>
    <w:rsid w:val="00986D39"/>
    <w:rsid w:val="00987E85"/>
    <w:rsid w:val="009938A9"/>
    <w:rsid w:val="00993BF2"/>
    <w:rsid w:val="00994DCA"/>
    <w:rsid w:val="00995F9B"/>
    <w:rsid w:val="009965D2"/>
    <w:rsid w:val="00997874"/>
    <w:rsid w:val="009A051E"/>
    <w:rsid w:val="009A056F"/>
    <w:rsid w:val="009A0D12"/>
    <w:rsid w:val="009A1987"/>
    <w:rsid w:val="009A2BEE"/>
    <w:rsid w:val="009A2F26"/>
    <w:rsid w:val="009A4578"/>
    <w:rsid w:val="009A4E16"/>
    <w:rsid w:val="009A4FCD"/>
    <w:rsid w:val="009A5289"/>
    <w:rsid w:val="009A70AE"/>
    <w:rsid w:val="009A7A53"/>
    <w:rsid w:val="009B0402"/>
    <w:rsid w:val="009B0B75"/>
    <w:rsid w:val="009B1690"/>
    <w:rsid w:val="009B16DF"/>
    <w:rsid w:val="009B2CD5"/>
    <w:rsid w:val="009B2EEC"/>
    <w:rsid w:val="009B3F6B"/>
    <w:rsid w:val="009B4CB2"/>
    <w:rsid w:val="009B5272"/>
    <w:rsid w:val="009B5964"/>
    <w:rsid w:val="009B6701"/>
    <w:rsid w:val="009B67DD"/>
    <w:rsid w:val="009B6EF7"/>
    <w:rsid w:val="009B7000"/>
    <w:rsid w:val="009B739C"/>
    <w:rsid w:val="009B73E4"/>
    <w:rsid w:val="009C04EC"/>
    <w:rsid w:val="009C0D9F"/>
    <w:rsid w:val="009C1FC3"/>
    <w:rsid w:val="009C261A"/>
    <w:rsid w:val="009C328C"/>
    <w:rsid w:val="009C4444"/>
    <w:rsid w:val="009C54AC"/>
    <w:rsid w:val="009C594D"/>
    <w:rsid w:val="009C5C79"/>
    <w:rsid w:val="009C66FE"/>
    <w:rsid w:val="009C67DC"/>
    <w:rsid w:val="009C79AD"/>
    <w:rsid w:val="009C7CA6"/>
    <w:rsid w:val="009D16C8"/>
    <w:rsid w:val="009D2B5B"/>
    <w:rsid w:val="009D2E12"/>
    <w:rsid w:val="009D2E9F"/>
    <w:rsid w:val="009D3316"/>
    <w:rsid w:val="009D55AA"/>
    <w:rsid w:val="009E0B75"/>
    <w:rsid w:val="009E0BB7"/>
    <w:rsid w:val="009E14B9"/>
    <w:rsid w:val="009E17F6"/>
    <w:rsid w:val="009E3A27"/>
    <w:rsid w:val="009E3DBD"/>
    <w:rsid w:val="009E3E77"/>
    <w:rsid w:val="009E3FAB"/>
    <w:rsid w:val="009E5493"/>
    <w:rsid w:val="009E5A10"/>
    <w:rsid w:val="009E5B3F"/>
    <w:rsid w:val="009E68B9"/>
    <w:rsid w:val="009E7B43"/>
    <w:rsid w:val="009E7D90"/>
    <w:rsid w:val="009F1AB0"/>
    <w:rsid w:val="009F1BE8"/>
    <w:rsid w:val="009F412F"/>
    <w:rsid w:val="009F450A"/>
    <w:rsid w:val="009F501D"/>
    <w:rsid w:val="009F6743"/>
    <w:rsid w:val="009F7535"/>
    <w:rsid w:val="00A025D9"/>
    <w:rsid w:val="00A039D5"/>
    <w:rsid w:val="00A03FFD"/>
    <w:rsid w:val="00A046AD"/>
    <w:rsid w:val="00A049CD"/>
    <w:rsid w:val="00A07113"/>
    <w:rsid w:val="00A079C1"/>
    <w:rsid w:val="00A07A63"/>
    <w:rsid w:val="00A07B29"/>
    <w:rsid w:val="00A11C75"/>
    <w:rsid w:val="00A12520"/>
    <w:rsid w:val="00A129F5"/>
    <w:rsid w:val="00A12CCE"/>
    <w:rsid w:val="00A130FD"/>
    <w:rsid w:val="00A1322F"/>
    <w:rsid w:val="00A13A8D"/>
    <w:rsid w:val="00A13D6D"/>
    <w:rsid w:val="00A14769"/>
    <w:rsid w:val="00A16151"/>
    <w:rsid w:val="00A162A0"/>
    <w:rsid w:val="00A16EC6"/>
    <w:rsid w:val="00A17C06"/>
    <w:rsid w:val="00A20EA9"/>
    <w:rsid w:val="00A2126E"/>
    <w:rsid w:val="00A21706"/>
    <w:rsid w:val="00A226CE"/>
    <w:rsid w:val="00A239DD"/>
    <w:rsid w:val="00A245E9"/>
    <w:rsid w:val="00A24A2F"/>
    <w:rsid w:val="00A24AE9"/>
    <w:rsid w:val="00A24FCC"/>
    <w:rsid w:val="00A24FEF"/>
    <w:rsid w:val="00A25FFD"/>
    <w:rsid w:val="00A260DE"/>
    <w:rsid w:val="00A26A90"/>
    <w:rsid w:val="00A26B27"/>
    <w:rsid w:val="00A26E41"/>
    <w:rsid w:val="00A276FE"/>
    <w:rsid w:val="00A279B5"/>
    <w:rsid w:val="00A30E4F"/>
    <w:rsid w:val="00A320D1"/>
    <w:rsid w:val="00A32253"/>
    <w:rsid w:val="00A32355"/>
    <w:rsid w:val="00A32F91"/>
    <w:rsid w:val="00A3310E"/>
    <w:rsid w:val="00A331AC"/>
    <w:rsid w:val="00A33207"/>
    <w:rsid w:val="00A333A0"/>
    <w:rsid w:val="00A34662"/>
    <w:rsid w:val="00A37E70"/>
    <w:rsid w:val="00A42563"/>
    <w:rsid w:val="00A4279E"/>
    <w:rsid w:val="00A437E1"/>
    <w:rsid w:val="00A449BB"/>
    <w:rsid w:val="00A45C62"/>
    <w:rsid w:val="00A462F2"/>
    <w:rsid w:val="00A464FF"/>
    <w:rsid w:val="00A4685E"/>
    <w:rsid w:val="00A47218"/>
    <w:rsid w:val="00A47B76"/>
    <w:rsid w:val="00A47BCB"/>
    <w:rsid w:val="00A50CD4"/>
    <w:rsid w:val="00A51191"/>
    <w:rsid w:val="00A51F96"/>
    <w:rsid w:val="00A549D3"/>
    <w:rsid w:val="00A560BE"/>
    <w:rsid w:val="00A56D62"/>
    <w:rsid w:val="00A56F07"/>
    <w:rsid w:val="00A57598"/>
    <w:rsid w:val="00A5762C"/>
    <w:rsid w:val="00A576F4"/>
    <w:rsid w:val="00A57825"/>
    <w:rsid w:val="00A600FC"/>
    <w:rsid w:val="00A602BE"/>
    <w:rsid w:val="00A60BCA"/>
    <w:rsid w:val="00A622F2"/>
    <w:rsid w:val="00A63235"/>
    <w:rsid w:val="00A63563"/>
    <w:rsid w:val="00A63727"/>
    <w:rsid w:val="00A638DA"/>
    <w:rsid w:val="00A63B39"/>
    <w:rsid w:val="00A64280"/>
    <w:rsid w:val="00A651F9"/>
    <w:rsid w:val="00A65B41"/>
    <w:rsid w:val="00A65E00"/>
    <w:rsid w:val="00A66A78"/>
    <w:rsid w:val="00A70E87"/>
    <w:rsid w:val="00A70E8D"/>
    <w:rsid w:val="00A71BDA"/>
    <w:rsid w:val="00A73323"/>
    <w:rsid w:val="00A7436E"/>
    <w:rsid w:val="00A74E96"/>
    <w:rsid w:val="00A75A8E"/>
    <w:rsid w:val="00A764EB"/>
    <w:rsid w:val="00A80112"/>
    <w:rsid w:val="00A8154D"/>
    <w:rsid w:val="00A81F69"/>
    <w:rsid w:val="00A824DD"/>
    <w:rsid w:val="00A83676"/>
    <w:rsid w:val="00A83B7B"/>
    <w:rsid w:val="00A84240"/>
    <w:rsid w:val="00A84274"/>
    <w:rsid w:val="00A84714"/>
    <w:rsid w:val="00A84F14"/>
    <w:rsid w:val="00A850F3"/>
    <w:rsid w:val="00A85561"/>
    <w:rsid w:val="00A864E3"/>
    <w:rsid w:val="00A93821"/>
    <w:rsid w:val="00A93833"/>
    <w:rsid w:val="00A9388B"/>
    <w:rsid w:val="00A94426"/>
    <w:rsid w:val="00A94574"/>
    <w:rsid w:val="00A94DF8"/>
    <w:rsid w:val="00A9502C"/>
    <w:rsid w:val="00A95936"/>
    <w:rsid w:val="00A959FC"/>
    <w:rsid w:val="00A96265"/>
    <w:rsid w:val="00A96AE7"/>
    <w:rsid w:val="00A97084"/>
    <w:rsid w:val="00A976C6"/>
    <w:rsid w:val="00AA1C2C"/>
    <w:rsid w:val="00AA2A46"/>
    <w:rsid w:val="00AA35F6"/>
    <w:rsid w:val="00AA46A8"/>
    <w:rsid w:val="00AA4A0F"/>
    <w:rsid w:val="00AA667C"/>
    <w:rsid w:val="00AA6E91"/>
    <w:rsid w:val="00AA73EE"/>
    <w:rsid w:val="00AA7439"/>
    <w:rsid w:val="00AB047E"/>
    <w:rsid w:val="00AB051E"/>
    <w:rsid w:val="00AB0B0A"/>
    <w:rsid w:val="00AB0BB7"/>
    <w:rsid w:val="00AB2278"/>
    <w:rsid w:val="00AB22C6"/>
    <w:rsid w:val="00AB2AD0"/>
    <w:rsid w:val="00AB2C10"/>
    <w:rsid w:val="00AB44F3"/>
    <w:rsid w:val="00AB4947"/>
    <w:rsid w:val="00AB54A3"/>
    <w:rsid w:val="00AB5C14"/>
    <w:rsid w:val="00AB5C68"/>
    <w:rsid w:val="00AB67FC"/>
    <w:rsid w:val="00AB68BC"/>
    <w:rsid w:val="00AC00F2"/>
    <w:rsid w:val="00AC074D"/>
    <w:rsid w:val="00AC1248"/>
    <w:rsid w:val="00AC1455"/>
    <w:rsid w:val="00AC31B5"/>
    <w:rsid w:val="00AC4917"/>
    <w:rsid w:val="00AC4EA1"/>
    <w:rsid w:val="00AC5381"/>
    <w:rsid w:val="00AC5920"/>
    <w:rsid w:val="00AC6C6E"/>
    <w:rsid w:val="00AC7EF9"/>
    <w:rsid w:val="00AD075D"/>
    <w:rsid w:val="00AD0C2D"/>
    <w:rsid w:val="00AD0E65"/>
    <w:rsid w:val="00AD0ED2"/>
    <w:rsid w:val="00AD2A22"/>
    <w:rsid w:val="00AD2BF2"/>
    <w:rsid w:val="00AD351B"/>
    <w:rsid w:val="00AD3FE5"/>
    <w:rsid w:val="00AD4482"/>
    <w:rsid w:val="00AD4E90"/>
    <w:rsid w:val="00AD5422"/>
    <w:rsid w:val="00AD5F19"/>
    <w:rsid w:val="00AD651C"/>
    <w:rsid w:val="00AD686D"/>
    <w:rsid w:val="00AD6FC5"/>
    <w:rsid w:val="00AE13E3"/>
    <w:rsid w:val="00AE2433"/>
    <w:rsid w:val="00AE25E3"/>
    <w:rsid w:val="00AE2A6B"/>
    <w:rsid w:val="00AE3DDF"/>
    <w:rsid w:val="00AE4179"/>
    <w:rsid w:val="00AE4425"/>
    <w:rsid w:val="00AE4FBE"/>
    <w:rsid w:val="00AE650F"/>
    <w:rsid w:val="00AE6555"/>
    <w:rsid w:val="00AE7D16"/>
    <w:rsid w:val="00AF1996"/>
    <w:rsid w:val="00AF213D"/>
    <w:rsid w:val="00AF4CAA"/>
    <w:rsid w:val="00AF4F76"/>
    <w:rsid w:val="00AF525C"/>
    <w:rsid w:val="00AF54C3"/>
    <w:rsid w:val="00AF571A"/>
    <w:rsid w:val="00AF6011"/>
    <w:rsid w:val="00AF60A0"/>
    <w:rsid w:val="00AF65A0"/>
    <w:rsid w:val="00AF67AC"/>
    <w:rsid w:val="00AF67FC"/>
    <w:rsid w:val="00AF7911"/>
    <w:rsid w:val="00AF7DF5"/>
    <w:rsid w:val="00B006E5"/>
    <w:rsid w:val="00B00CF7"/>
    <w:rsid w:val="00B01018"/>
    <w:rsid w:val="00B0173A"/>
    <w:rsid w:val="00B024C2"/>
    <w:rsid w:val="00B037E1"/>
    <w:rsid w:val="00B04074"/>
    <w:rsid w:val="00B0409A"/>
    <w:rsid w:val="00B04ACF"/>
    <w:rsid w:val="00B050CD"/>
    <w:rsid w:val="00B0571A"/>
    <w:rsid w:val="00B074E7"/>
    <w:rsid w:val="00B07700"/>
    <w:rsid w:val="00B07B3E"/>
    <w:rsid w:val="00B10415"/>
    <w:rsid w:val="00B104B3"/>
    <w:rsid w:val="00B10E35"/>
    <w:rsid w:val="00B1378B"/>
    <w:rsid w:val="00B13921"/>
    <w:rsid w:val="00B1528C"/>
    <w:rsid w:val="00B15F8F"/>
    <w:rsid w:val="00B16968"/>
    <w:rsid w:val="00B16ACD"/>
    <w:rsid w:val="00B17F95"/>
    <w:rsid w:val="00B20EEF"/>
    <w:rsid w:val="00B21275"/>
    <w:rsid w:val="00B21487"/>
    <w:rsid w:val="00B232D1"/>
    <w:rsid w:val="00B24DB5"/>
    <w:rsid w:val="00B260DD"/>
    <w:rsid w:val="00B275C9"/>
    <w:rsid w:val="00B310C9"/>
    <w:rsid w:val="00B31F9E"/>
    <w:rsid w:val="00B3268F"/>
    <w:rsid w:val="00B32C2C"/>
    <w:rsid w:val="00B33247"/>
    <w:rsid w:val="00B3357F"/>
    <w:rsid w:val="00B33A1A"/>
    <w:rsid w:val="00B33E6C"/>
    <w:rsid w:val="00B3555F"/>
    <w:rsid w:val="00B371CC"/>
    <w:rsid w:val="00B41CD9"/>
    <w:rsid w:val="00B427E6"/>
    <w:rsid w:val="00B428A6"/>
    <w:rsid w:val="00B430CD"/>
    <w:rsid w:val="00B43E1F"/>
    <w:rsid w:val="00B4526B"/>
    <w:rsid w:val="00B45FBC"/>
    <w:rsid w:val="00B4764E"/>
    <w:rsid w:val="00B51A7D"/>
    <w:rsid w:val="00B535C2"/>
    <w:rsid w:val="00B53BBD"/>
    <w:rsid w:val="00B55544"/>
    <w:rsid w:val="00B55C4B"/>
    <w:rsid w:val="00B56FF6"/>
    <w:rsid w:val="00B5774A"/>
    <w:rsid w:val="00B57F65"/>
    <w:rsid w:val="00B63347"/>
    <w:rsid w:val="00B63655"/>
    <w:rsid w:val="00B63CEA"/>
    <w:rsid w:val="00B642FC"/>
    <w:rsid w:val="00B6477C"/>
    <w:rsid w:val="00B64D26"/>
    <w:rsid w:val="00B64FBB"/>
    <w:rsid w:val="00B6569F"/>
    <w:rsid w:val="00B67E31"/>
    <w:rsid w:val="00B70E22"/>
    <w:rsid w:val="00B72798"/>
    <w:rsid w:val="00B73CFC"/>
    <w:rsid w:val="00B74C44"/>
    <w:rsid w:val="00B75AA4"/>
    <w:rsid w:val="00B75EA6"/>
    <w:rsid w:val="00B764D2"/>
    <w:rsid w:val="00B767EE"/>
    <w:rsid w:val="00B774CB"/>
    <w:rsid w:val="00B77DCB"/>
    <w:rsid w:val="00B80402"/>
    <w:rsid w:val="00B80B9A"/>
    <w:rsid w:val="00B81BE1"/>
    <w:rsid w:val="00B82713"/>
    <w:rsid w:val="00B82A68"/>
    <w:rsid w:val="00B830B7"/>
    <w:rsid w:val="00B840B4"/>
    <w:rsid w:val="00B848EA"/>
    <w:rsid w:val="00B84B2B"/>
    <w:rsid w:val="00B86473"/>
    <w:rsid w:val="00B86AFC"/>
    <w:rsid w:val="00B86C84"/>
    <w:rsid w:val="00B87591"/>
    <w:rsid w:val="00B87E33"/>
    <w:rsid w:val="00B90500"/>
    <w:rsid w:val="00B9176C"/>
    <w:rsid w:val="00B931D2"/>
    <w:rsid w:val="00B935A4"/>
    <w:rsid w:val="00B95035"/>
    <w:rsid w:val="00B97A74"/>
    <w:rsid w:val="00B97B6C"/>
    <w:rsid w:val="00BA00FC"/>
    <w:rsid w:val="00BA1135"/>
    <w:rsid w:val="00BA1199"/>
    <w:rsid w:val="00BA561A"/>
    <w:rsid w:val="00BA566F"/>
    <w:rsid w:val="00BA6856"/>
    <w:rsid w:val="00BA7A49"/>
    <w:rsid w:val="00BB0038"/>
    <w:rsid w:val="00BB0DC6"/>
    <w:rsid w:val="00BB15E4"/>
    <w:rsid w:val="00BB1E19"/>
    <w:rsid w:val="00BB21AD"/>
    <w:rsid w:val="00BB21D1"/>
    <w:rsid w:val="00BB32F2"/>
    <w:rsid w:val="00BB3738"/>
    <w:rsid w:val="00BB4338"/>
    <w:rsid w:val="00BB62E4"/>
    <w:rsid w:val="00BB6C0E"/>
    <w:rsid w:val="00BB7B38"/>
    <w:rsid w:val="00BB7DBF"/>
    <w:rsid w:val="00BC0256"/>
    <w:rsid w:val="00BC11E5"/>
    <w:rsid w:val="00BC2F4F"/>
    <w:rsid w:val="00BC3ED3"/>
    <w:rsid w:val="00BC4BC6"/>
    <w:rsid w:val="00BC4CBE"/>
    <w:rsid w:val="00BC52FD"/>
    <w:rsid w:val="00BC54AD"/>
    <w:rsid w:val="00BC5B3A"/>
    <w:rsid w:val="00BC6E62"/>
    <w:rsid w:val="00BC6FD7"/>
    <w:rsid w:val="00BC7443"/>
    <w:rsid w:val="00BD0648"/>
    <w:rsid w:val="00BD1040"/>
    <w:rsid w:val="00BD287A"/>
    <w:rsid w:val="00BD329A"/>
    <w:rsid w:val="00BD34AA"/>
    <w:rsid w:val="00BD4440"/>
    <w:rsid w:val="00BD564A"/>
    <w:rsid w:val="00BE055C"/>
    <w:rsid w:val="00BE0C44"/>
    <w:rsid w:val="00BE1048"/>
    <w:rsid w:val="00BE115B"/>
    <w:rsid w:val="00BE1B8B"/>
    <w:rsid w:val="00BE2A18"/>
    <w:rsid w:val="00BE2C01"/>
    <w:rsid w:val="00BE41EC"/>
    <w:rsid w:val="00BE4B44"/>
    <w:rsid w:val="00BE4D72"/>
    <w:rsid w:val="00BE56FB"/>
    <w:rsid w:val="00BE5A19"/>
    <w:rsid w:val="00BE7E0D"/>
    <w:rsid w:val="00BF1F87"/>
    <w:rsid w:val="00BF2343"/>
    <w:rsid w:val="00BF24EF"/>
    <w:rsid w:val="00BF3022"/>
    <w:rsid w:val="00BF3245"/>
    <w:rsid w:val="00BF3718"/>
    <w:rsid w:val="00BF39E2"/>
    <w:rsid w:val="00BF3DDE"/>
    <w:rsid w:val="00BF5E69"/>
    <w:rsid w:val="00BF6589"/>
    <w:rsid w:val="00BF6F7F"/>
    <w:rsid w:val="00C00647"/>
    <w:rsid w:val="00C02764"/>
    <w:rsid w:val="00C02A16"/>
    <w:rsid w:val="00C039C8"/>
    <w:rsid w:val="00C04727"/>
    <w:rsid w:val="00C04C3B"/>
    <w:rsid w:val="00C04CEF"/>
    <w:rsid w:val="00C05F80"/>
    <w:rsid w:val="00C0662F"/>
    <w:rsid w:val="00C077AB"/>
    <w:rsid w:val="00C07AD2"/>
    <w:rsid w:val="00C1079E"/>
    <w:rsid w:val="00C11943"/>
    <w:rsid w:val="00C11C85"/>
    <w:rsid w:val="00C11DAE"/>
    <w:rsid w:val="00C11E02"/>
    <w:rsid w:val="00C12B0F"/>
    <w:rsid w:val="00C12E96"/>
    <w:rsid w:val="00C12ECE"/>
    <w:rsid w:val="00C14763"/>
    <w:rsid w:val="00C14EB3"/>
    <w:rsid w:val="00C16141"/>
    <w:rsid w:val="00C16BD0"/>
    <w:rsid w:val="00C2150D"/>
    <w:rsid w:val="00C21D91"/>
    <w:rsid w:val="00C2363F"/>
    <w:rsid w:val="00C236C8"/>
    <w:rsid w:val="00C258BE"/>
    <w:rsid w:val="00C26086"/>
    <w:rsid w:val="00C260B1"/>
    <w:rsid w:val="00C26B7E"/>
    <w:rsid w:val="00C26E56"/>
    <w:rsid w:val="00C2731C"/>
    <w:rsid w:val="00C279A0"/>
    <w:rsid w:val="00C300AD"/>
    <w:rsid w:val="00C30A9A"/>
    <w:rsid w:val="00C31406"/>
    <w:rsid w:val="00C3145F"/>
    <w:rsid w:val="00C31AB4"/>
    <w:rsid w:val="00C32038"/>
    <w:rsid w:val="00C3250D"/>
    <w:rsid w:val="00C3251C"/>
    <w:rsid w:val="00C33A44"/>
    <w:rsid w:val="00C37194"/>
    <w:rsid w:val="00C37A24"/>
    <w:rsid w:val="00C40637"/>
    <w:rsid w:val="00C40F6C"/>
    <w:rsid w:val="00C41F49"/>
    <w:rsid w:val="00C43660"/>
    <w:rsid w:val="00C43D9D"/>
    <w:rsid w:val="00C44426"/>
    <w:rsid w:val="00C44440"/>
    <w:rsid w:val="00C445F3"/>
    <w:rsid w:val="00C451F4"/>
    <w:rsid w:val="00C45249"/>
    <w:rsid w:val="00C4563D"/>
    <w:rsid w:val="00C45E51"/>
    <w:rsid w:val="00C45EB1"/>
    <w:rsid w:val="00C46E42"/>
    <w:rsid w:val="00C474BF"/>
    <w:rsid w:val="00C47D97"/>
    <w:rsid w:val="00C50777"/>
    <w:rsid w:val="00C5229B"/>
    <w:rsid w:val="00C5254E"/>
    <w:rsid w:val="00C5370B"/>
    <w:rsid w:val="00C542F6"/>
    <w:rsid w:val="00C54A3A"/>
    <w:rsid w:val="00C54C8A"/>
    <w:rsid w:val="00C55566"/>
    <w:rsid w:val="00C56448"/>
    <w:rsid w:val="00C572AB"/>
    <w:rsid w:val="00C60E47"/>
    <w:rsid w:val="00C62730"/>
    <w:rsid w:val="00C62FEF"/>
    <w:rsid w:val="00C667BE"/>
    <w:rsid w:val="00C66846"/>
    <w:rsid w:val="00C6766B"/>
    <w:rsid w:val="00C70026"/>
    <w:rsid w:val="00C70390"/>
    <w:rsid w:val="00C71717"/>
    <w:rsid w:val="00C72223"/>
    <w:rsid w:val="00C732AE"/>
    <w:rsid w:val="00C734B8"/>
    <w:rsid w:val="00C736C0"/>
    <w:rsid w:val="00C7552C"/>
    <w:rsid w:val="00C76417"/>
    <w:rsid w:val="00C76704"/>
    <w:rsid w:val="00C7726F"/>
    <w:rsid w:val="00C77F31"/>
    <w:rsid w:val="00C8185E"/>
    <w:rsid w:val="00C823DA"/>
    <w:rsid w:val="00C8259F"/>
    <w:rsid w:val="00C82746"/>
    <w:rsid w:val="00C8312F"/>
    <w:rsid w:val="00C84C47"/>
    <w:rsid w:val="00C858A4"/>
    <w:rsid w:val="00C8598D"/>
    <w:rsid w:val="00C862E0"/>
    <w:rsid w:val="00C86AFA"/>
    <w:rsid w:val="00C86E92"/>
    <w:rsid w:val="00C8767A"/>
    <w:rsid w:val="00C878C2"/>
    <w:rsid w:val="00C9142F"/>
    <w:rsid w:val="00C924B0"/>
    <w:rsid w:val="00C92BA9"/>
    <w:rsid w:val="00C92C09"/>
    <w:rsid w:val="00C95905"/>
    <w:rsid w:val="00C95999"/>
    <w:rsid w:val="00CA0511"/>
    <w:rsid w:val="00CA143A"/>
    <w:rsid w:val="00CA2DCE"/>
    <w:rsid w:val="00CA2F3C"/>
    <w:rsid w:val="00CA3996"/>
    <w:rsid w:val="00CA3FB2"/>
    <w:rsid w:val="00CA67AF"/>
    <w:rsid w:val="00CA7673"/>
    <w:rsid w:val="00CA774E"/>
    <w:rsid w:val="00CB0454"/>
    <w:rsid w:val="00CB18D0"/>
    <w:rsid w:val="00CB1C8A"/>
    <w:rsid w:val="00CB24F5"/>
    <w:rsid w:val="00CB2663"/>
    <w:rsid w:val="00CB3161"/>
    <w:rsid w:val="00CB3BBE"/>
    <w:rsid w:val="00CB59E9"/>
    <w:rsid w:val="00CB7CAD"/>
    <w:rsid w:val="00CC0D6A"/>
    <w:rsid w:val="00CC0FD9"/>
    <w:rsid w:val="00CC127E"/>
    <w:rsid w:val="00CC2E7E"/>
    <w:rsid w:val="00CC3831"/>
    <w:rsid w:val="00CC3E3D"/>
    <w:rsid w:val="00CC41C3"/>
    <w:rsid w:val="00CC4C26"/>
    <w:rsid w:val="00CC519B"/>
    <w:rsid w:val="00CC5D31"/>
    <w:rsid w:val="00CC6570"/>
    <w:rsid w:val="00CD0560"/>
    <w:rsid w:val="00CD12C1"/>
    <w:rsid w:val="00CD14F8"/>
    <w:rsid w:val="00CD1860"/>
    <w:rsid w:val="00CD1F16"/>
    <w:rsid w:val="00CD214E"/>
    <w:rsid w:val="00CD39BF"/>
    <w:rsid w:val="00CD3B61"/>
    <w:rsid w:val="00CD46FA"/>
    <w:rsid w:val="00CD54CC"/>
    <w:rsid w:val="00CD58C4"/>
    <w:rsid w:val="00CD58FD"/>
    <w:rsid w:val="00CD5973"/>
    <w:rsid w:val="00CE1E03"/>
    <w:rsid w:val="00CE2B56"/>
    <w:rsid w:val="00CE2E58"/>
    <w:rsid w:val="00CE31A6"/>
    <w:rsid w:val="00CE4BBC"/>
    <w:rsid w:val="00CE6703"/>
    <w:rsid w:val="00CE7013"/>
    <w:rsid w:val="00CE7399"/>
    <w:rsid w:val="00CE74C8"/>
    <w:rsid w:val="00CF09AA"/>
    <w:rsid w:val="00CF1683"/>
    <w:rsid w:val="00CF2136"/>
    <w:rsid w:val="00CF2A3E"/>
    <w:rsid w:val="00CF3AFF"/>
    <w:rsid w:val="00CF4813"/>
    <w:rsid w:val="00CF5233"/>
    <w:rsid w:val="00CF58EE"/>
    <w:rsid w:val="00CF6485"/>
    <w:rsid w:val="00CF72C3"/>
    <w:rsid w:val="00D0052C"/>
    <w:rsid w:val="00D00C44"/>
    <w:rsid w:val="00D0251E"/>
    <w:rsid w:val="00D029B8"/>
    <w:rsid w:val="00D02F60"/>
    <w:rsid w:val="00D0459E"/>
    <w:rsid w:val="00D0464E"/>
    <w:rsid w:val="00D04A96"/>
    <w:rsid w:val="00D04EFB"/>
    <w:rsid w:val="00D061C7"/>
    <w:rsid w:val="00D069D4"/>
    <w:rsid w:val="00D076E9"/>
    <w:rsid w:val="00D07A7B"/>
    <w:rsid w:val="00D07D9E"/>
    <w:rsid w:val="00D1010F"/>
    <w:rsid w:val="00D10E06"/>
    <w:rsid w:val="00D11112"/>
    <w:rsid w:val="00D11207"/>
    <w:rsid w:val="00D120AD"/>
    <w:rsid w:val="00D12965"/>
    <w:rsid w:val="00D1306C"/>
    <w:rsid w:val="00D15197"/>
    <w:rsid w:val="00D1559E"/>
    <w:rsid w:val="00D16820"/>
    <w:rsid w:val="00D169C8"/>
    <w:rsid w:val="00D172B9"/>
    <w:rsid w:val="00D1793F"/>
    <w:rsid w:val="00D21E7F"/>
    <w:rsid w:val="00D22A95"/>
    <w:rsid w:val="00D22AF5"/>
    <w:rsid w:val="00D235EA"/>
    <w:rsid w:val="00D2459F"/>
    <w:rsid w:val="00D2464E"/>
    <w:rsid w:val="00D247A9"/>
    <w:rsid w:val="00D24DBB"/>
    <w:rsid w:val="00D2596D"/>
    <w:rsid w:val="00D2624C"/>
    <w:rsid w:val="00D27074"/>
    <w:rsid w:val="00D275D3"/>
    <w:rsid w:val="00D275EA"/>
    <w:rsid w:val="00D27AF8"/>
    <w:rsid w:val="00D32534"/>
    <w:rsid w:val="00D32721"/>
    <w:rsid w:val="00D328DC"/>
    <w:rsid w:val="00D32C27"/>
    <w:rsid w:val="00D33387"/>
    <w:rsid w:val="00D3345B"/>
    <w:rsid w:val="00D34EB6"/>
    <w:rsid w:val="00D35C9F"/>
    <w:rsid w:val="00D365BA"/>
    <w:rsid w:val="00D402FB"/>
    <w:rsid w:val="00D403FE"/>
    <w:rsid w:val="00D4221D"/>
    <w:rsid w:val="00D45F73"/>
    <w:rsid w:val="00D47D7A"/>
    <w:rsid w:val="00D50ABD"/>
    <w:rsid w:val="00D5208A"/>
    <w:rsid w:val="00D52627"/>
    <w:rsid w:val="00D52931"/>
    <w:rsid w:val="00D55290"/>
    <w:rsid w:val="00D55837"/>
    <w:rsid w:val="00D57791"/>
    <w:rsid w:val="00D6046A"/>
    <w:rsid w:val="00D62870"/>
    <w:rsid w:val="00D62AC5"/>
    <w:rsid w:val="00D63446"/>
    <w:rsid w:val="00D6346D"/>
    <w:rsid w:val="00D63A9F"/>
    <w:rsid w:val="00D655D9"/>
    <w:rsid w:val="00D65872"/>
    <w:rsid w:val="00D6669F"/>
    <w:rsid w:val="00D66771"/>
    <w:rsid w:val="00D676F3"/>
    <w:rsid w:val="00D70A5E"/>
    <w:rsid w:val="00D70EDB"/>
    <w:rsid w:val="00D70EF5"/>
    <w:rsid w:val="00D71024"/>
    <w:rsid w:val="00D71A25"/>
    <w:rsid w:val="00D71FCF"/>
    <w:rsid w:val="00D72A54"/>
    <w:rsid w:val="00D72BCD"/>
    <w:rsid w:val="00D72CC1"/>
    <w:rsid w:val="00D73BAD"/>
    <w:rsid w:val="00D7511D"/>
    <w:rsid w:val="00D75635"/>
    <w:rsid w:val="00D76EC9"/>
    <w:rsid w:val="00D773F9"/>
    <w:rsid w:val="00D77DDB"/>
    <w:rsid w:val="00D80E7D"/>
    <w:rsid w:val="00D81397"/>
    <w:rsid w:val="00D8275F"/>
    <w:rsid w:val="00D8305A"/>
    <w:rsid w:val="00D83E14"/>
    <w:rsid w:val="00D848B9"/>
    <w:rsid w:val="00D856FD"/>
    <w:rsid w:val="00D85B9A"/>
    <w:rsid w:val="00D86663"/>
    <w:rsid w:val="00D90E69"/>
    <w:rsid w:val="00D91368"/>
    <w:rsid w:val="00D91A8B"/>
    <w:rsid w:val="00D93106"/>
    <w:rsid w:val="00D9310B"/>
    <w:rsid w:val="00D933E9"/>
    <w:rsid w:val="00D93D04"/>
    <w:rsid w:val="00D93EE8"/>
    <w:rsid w:val="00D9505D"/>
    <w:rsid w:val="00D953D0"/>
    <w:rsid w:val="00D959F5"/>
    <w:rsid w:val="00D96884"/>
    <w:rsid w:val="00DA17A3"/>
    <w:rsid w:val="00DA246B"/>
    <w:rsid w:val="00DA3F56"/>
    <w:rsid w:val="00DA3FDD"/>
    <w:rsid w:val="00DA4A6E"/>
    <w:rsid w:val="00DA6D55"/>
    <w:rsid w:val="00DA7017"/>
    <w:rsid w:val="00DA7028"/>
    <w:rsid w:val="00DA73F6"/>
    <w:rsid w:val="00DA7553"/>
    <w:rsid w:val="00DA7E31"/>
    <w:rsid w:val="00DB0381"/>
    <w:rsid w:val="00DB0480"/>
    <w:rsid w:val="00DB071A"/>
    <w:rsid w:val="00DB1AD2"/>
    <w:rsid w:val="00DB2AE4"/>
    <w:rsid w:val="00DB2B58"/>
    <w:rsid w:val="00DB2CA4"/>
    <w:rsid w:val="00DB33F2"/>
    <w:rsid w:val="00DB3409"/>
    <w:rsid w:val="00DB4353"/>
    <w:rsid w:val="00DB5206"/>
    <w:rsid w:val="00DB6276"/>
    <w:rsid w:val="00DB63F5"/>
    <w:rsid w:val="00DB6D2B"/>
    <w:rsid w:val="00DC003D"/>
    <w:rsid w:val="00DC1164"/>
    <w:rsid w:val="00DC16DE"/>
    <w:rsid w:val="00DC1C6B"/>
    <w:rsid w:val="00DC2C2E"/>
    <w:rsid w:val="00DC2C34"/>
    <w:rsid w:val="00DC3190"/>
    <w:rsid w:val="00DC37D9"/>
    <w:rsid w:val="00DC3EC2"/>
    <w:rsid w:val="00DC4AF0"/>
    <w:rsid w:val="00DC4F0D"/>
    <w:rsid w:val="00DC7886"/>
    <w:rsid w:val="00DD0CF2"/>
    <w:rsid w:val="00DD263A"/>
    <w:rsid w:val="00DD41F4"/>
    <w:rsid w:val="00DD510E"/>
    <w:rsid w:val="00DD5B8E"/>
    <w:rsid w:val="00DD63B8"/>
    <w:rsid w:val="00DE0CBB"/>
    <w:rsid w:val="00DE1554"/>
    <w:rsid w:val="00DE17B7"/>
    <w:rsid w:val="00DE2901"/>
    <w:rsid w:val="00DE3AD1"/>
    <w:rsid w:val="00DE49E7"/>
    <w:rsid w:val="00DE4DC3"/>
    <w:rsid w:val="00DE590F"/>
    <w:rsid w:val="00DE6AA7"/>
    <w:rsid w:val="00DE7AE3"/>
    <w:rsid w:val="00DE7DC1"/>
    <w:rsid w:val="00DF07CA"/>
    <w:rsid w:val="00DF13D6"/>
    <w:rsid w:val="00DF2777"/>
    <w:rsid w:val="00DF3F7E"/>
    <w:rsid w:val="00DF54A5"/>
    <w:rsid w:val="00DF57A5"/>
    <w:rsid w:val="00DF63B6"/>
    <w:rsid w:val="00DF7648"/>
    <w:rsid w:val="00E0017A"/>
    <w:rsid w:val="00E00E29"/>
    <w:rsid w:val="00E028CB"/>
    <w:rsid w:val="00E02BAB"/>
    <w:rsid w:val="00E043A4"/>
    <w:rsid w:val="00E04CEB"/>
    <w:rsid w:val="00E060BC"/>
    <w:rsid w:val="00E11420"/>
    <w:rsid w:val="00E11A6D"/>
    <w:rsid w:val="00E132FB"/>
    <w:rsid w:val="00E170B7"/>
    <w:rsid w:val="00E17667"/>
    <w:rsid w:val="00E177DD"/>
    <w:rsid w:val="00E20900"/>
    <w:rsid w:val="00E20C7F"/>
    <w:rsid w:val="00E217A7"/>
    <w:rsid w:val="00E22B3F"/>
    <w:rsid w:val="00E2382E"/>
    <w:rsid w:val="00E2396E"/>
    <w:rsid w:val="00E24728"/>
    <w:rsid w:val="00E2595B"/>
    <w:rsid w:val="00E26F39"/>
    <w:rsid w:val="00E26F5C"/>
    <w:rsid w:val="00E273A3"/>
    <w:rsid w:val="00E2761F"/>
    <w:rsid w:val="00E276AC"/>
    <w:rsid w:val="00E31E89"/>
    <w:rsid w:val="00E323DF"/>
    <w:rsid w:val="00E32A5A"/>
    <w:rsid w:val="00E33753"/>
    <w:rsid w:val="00E33C76"/>
    <w:rsid w:val="00E34181"/>
    <w:rsid w:val="00E34529"/>
    <w:rsid w:val="00E34A35"/>
    <w:rsid w:val="00E37B7E"/>
    <w:rsid w:val="00E37C2F"/>
    <w:rsid w:val="00E37F92"/>
    <w:rsid w:val="00E41C28"/>
    <w:rsid w:val="00E44E28"/>
    <w:rsid w:val="00E46308"/>
    <w:rsid w:val="00E46F1F"/>
    <w:rsid w:val="00E50224"/>
    <w:rsid w:val="00E51E17"/>
    <w:rsid w:val="00E52DAB"/>
    <w:rsid w:val="00E539B0"/>
    <w:rsid w:val="00E55994"/>
    <w:rsid w:val="00E60606"/>
    <w:rsid w:val="00E6087E"/>
    <w:rsid w:val="00E60C66"/>
    <w:rsid w:val="00E60E80"/>
    <w:rsid w:val="00E6164D"/>
    <w:rsid w:val="00E618C9"/>
    <w:rsid w:val="00E62774"/>
    <w:rsid w:val="00E62ABC"/>
    <w:rsid w:val="00E62C5D"/>
    <w:rsid w:val="00E6307C"/>
    <w:rsid w:val="00E636FA"/>
    <w:rsid w:val="00E64997"/>
    <w:rsid w:val="00E66016"/>
    <w:rsid w:val="00E66C50"/>
    <w:rsid w:val="00E66F7E"/>
    <w:rsid w:val="00E679D3"/>
    <w:rsid w:val="00E71208"/>
    <w:rsid w:val="00E71444"/>
    <w:rsid w:val="00E71497"/>
    <w:rsid w:val="00E71C45"/>
    <w:rsid w:val="00E71C91"/>
    <w:rsid w:val="00E720A1"/>
    <w:rsid w:val="00E72655"/>
    <w:rsid w:val="00E74BC5"/>
    <w:rsid w:val="00E75DDA"/>
    <w:rsid w:val="00E7606A"/>
    <w:rsid w:val="00E76476"/>
    <w:rsid w:val="00E771F1"/>
    <w:rsid w:val="00E773E8"/>
    <w:rsid w:val="00E7741B"/>
    <w:rsid w:val="00E77A01"/>
    <w:rsid w:val="00E83538"/>
    <w:rsid w:val="00E83ADD"/>
    <w:rsid w:val="00E843B5"/>
    <w:rsid w:val="00E84416"/>
    <w:rsid w:val="00E846B7"/>
    <w:rsid w:val="00E84D21"/>
    <w:rsid w:val="00E84EA9"/>
    <w:rsid w:val="00E84F38"/>
    <w:rsid w:val="00E85623"/>
    <w:rsid w:val="00E86383"/>
    <w:rsid w:val="00E86A5F"/>
    <w:rsid w:val="00E87441"/>
    <w:rsid w:val="00E87CF5"/>
    <w:rsid w:val="00E90632"/>
    <w:rsid w:val="00E912D2"/>
    <w:rsid w:val="00E91FAE"/>
    <w:rsid w:val="00E92D42"/>
    <w:rsid w:val="00E935BA"/>
    <w:rsid w:val="00E944A1"/>
    <w:rsid w:val="00E96624"/>
    <w:rsid w:val="00E96E3F"/>
    <w:rsid w:val="00E97899"/>
    <w:rsid w:val="00EA082C"/>
    <w:rsid w:val="00EA08DD"/>
    <w:rsid w:val="00EA1805"/>
    <w:rsid w:val="00EA1D58"/>
    <w:rsid w:val="00EA23F3"/>
    <w:rsid w:val="00EA270C"/>
    <w:rsid w:val="00EA2C7B"/>
    <w:rsid w:val="00EA4064"/>
    <w:rsid w:val="00EA4974"/>
    <w:rsid w:val="00EA51C0"/>
    <w:rsid w:val="00EA532E"/>
    <w:rsid w:val="00EA7E86"/>
    <w:rsid w:val="00EB06D9"/>
    <w:rsid w:val="00EB086D"/>
    <w:rsid w:val="00EB192B"/>
    <w:rsid w:val="00EB19ED"/>
    <w:rsid w:val="00EB1CAB"/>
    <w:rsid w:val="00EB1FB5"/>
    <w:rsid w:val="00EB3DCB"/>
    <w:rsid w:val="00EC0888"/>
    <w:rsid w:val="00EC0F5A"/>
    <w:rsid w:val="00EC130A"/>
    <w:rsid w:val="00EC13ED"/>
    <w:rsid w:val="00EC1E3B"/>
    <w:rsid w:val="00EC28F5"/>
    <w:rsid w:val="00EC2B7C"/>
    <w:rsid w:val="00EC41A5"/>
    <w:rsid w:val="00EC41D7"/>
    <w:rsid w:val="00EC4265"/>
    <w:rsid w:val="00EC465D"/>
    <w:rsid w:val="00EC4CEB"/>
    <w:rsid w:val="00EC5793"/>
    <w:rsid w:val="00EC659E"/>
    <w:rsid w:val="00ED1C3D"/>
    <w:rsid w:val="00ED2072"/>
    <w:rsid w:val="00ED2AE0"/>
    <w:rsid w:val="00ED2BE0"/>
    <w:rsid w:val="00ED552F"/>
    <w:rsid w:val="00ED5553"/>
    <w:rsid w:val="00ED5E36"/>
    <w:rsid w:val="00ED6006"/>
    <w:rsid w:val="00ED6961"/>
    <w:rsid w:val="00EE01DE"/>
    <w:rsid w:val="00EE0344"/>
    <w:rsid w:val="00EE0B89"/>
    <w:rsid w:val="00EE3290"/>
    <w:rsid w:val="00EE3E34"/>
    <w:rsid w:val="00EE5484"/>
    <w:rsid w:val="00EE7496"/>
    <w:rsid w:val="00EE7498"/>
    <w:rsid w:val="00EF078A"/>
    <w:rsid w:val="00EF0B96"/>
    <w:rsid w:val="00EF0B9C"/>
    <w:rsid w:val="00EF247A"/>
    <w:rsid w:val="00EF30F8"/>
    <w:rsid w:val="00EF3486"/>
    <w:rsid w:val="00EF47AF"/>
    <w:rsid w:val="00EF53B6"/>
    <w:rsid w:val="00F00B73"/>
    <w:rsid w:val="00F022DE"/>
    <w:rsid w:val="00F04EC0"/>
    <w:rsid w:val="00F0541F"/>
    <w:rsid w:val="00F06668"/>
    <w:rsid w:val="00F075BA"/>
    <w:rsid w:val="00F07C1B"/>
    <w:rsid w:val="00F07C27"/>
    <w:rsid w:val="00F108FF"/>
    <w:rsid w:val="00F115CA"/>
    <w:rsid w:val="00F142AD"/>
    <w:rsid w:val="00F14817"/>
    <w:rsid w:val="00F14AE4"/>
    <w:rsid w:val="00F14EBA"/>
    <w:rsid w:val="00F1510F"/>
    <w:rsid w:val="00F1533A"/>
    <w:rsid w:val="00F15E5A"/>
    <w:rsid w:val="00F16D71"/>
    <w:rsid w:val="00F17455"/>
    <w:rsid w:val="00F178E1"/>
    <w:rsid w:val="00F17D82"/>
    <w:rsid w:val="00F17F0A"/>
    <w:rsid w:val="00F259B0"/>
    <w:rsid w:val="00F2668F"/>
    <w:rsid w:val="00F26DCE"/>
    <w:rsid w:val="00F2742F"/>
    <w:rsid w:val="00F2753B"/>
    <w:rsid w:val="00F27ECA"/>
    <w:rsid w:val="00F31A99"/>
    <w:rsid w:val="00F33F8B"/>
    <w:rsid w:val="00F340B2"/>
    <w:rsid w:val="00F3606D"/>
    <w:rsid w:val="00F3656D"/>
    <w:rsid w:val="00F36696"/>
    <w:rsid w:val="00F43390"/>
    <w:rsid w:val="00F443B2"/>
    <w:rsid w:val="00F458D8"/>
    <w:rsid w:val="00F46E6E"/>
    <w:rsid w:val="00F50237"/>
    <w:rsid w:val="00F50C1C"/>
    <w:rsid w:val="00F52BF0"/>
    <w:rsid w:val="00F53596"/>
    <w:rsid w:val="00F53786"/>
    <w:rsid w:val="00F54960"/>
    <w:rsid w:val="00F55B96"/>
    <w:rsid w:val="00F55BA8"/>
    <w:rsid w:val="00F55DB1"/>
    <w:rsid w:val="00F56ACA"/>
    <w:rsid w:val="00F600FE"/>
    <w:rsid w:val="00F614A3"/>
    <w:rsid w:val="00F62E4D"/>
    <w:rsid w:val="00F647D4"/>
    <w:rsid w:val="00F651FF"/>
    <w:rsid w:val="00F66B34"/>
    <w:rsid w:val="00F6737B"/>
    <w:rsid w:val="00F675B9"/>
    <w:rsid w:val="00F711C9"/>
    <w:rsid w:val="00F717C6"/>
    <w:rsid w:val="00F71A90"/>
    <w:rsid w:val="00F74C59"/>
    <w:rsid w:val="00F7512B"/>
    <w:rsid w:val="00F75C3A"/>
    <w:rsid w:val="00F760EC"/>
    <w:rsid w:val="00F769AE"/>
    <w:rsid w:val="00F7767E"/>
    <w:rsid w:val="00F77781"/>
    <w:rsid w:val="00F77D56"/>
    <w:rsid w:val="00F80A04"/>
    <w:rsid w:val="00F81ECD"/>
    <w:rsid w:val="00F82500"/>
    <w:rsid w:val="00F82E30"/>
    <w:rsid w:val="00F83129"/>
    <w:rsid w:val="00F831CB"/>
    <w:rsid w:val="00F83946"/>
    <w:rsid w:val="00F83CF7"/>
    <w:rsid w:val="00F84074"/>
    <w:rsid w:val="00F848A3"/>
    <w:rsid w:val="00F84A82"/>
    <w:rsid w:val="00F84ACF"/>
    <w:rsid w:val="00F85742"/>
    <w:rsid w:val="00F85BF8"/>
    <w:rsid w:val="00F85C65"/>
    <w:rsid w:val="00F85C91"/>
    <w:rsid w:val="00F86B32"/>
    <w:rsid w:val="00F86CA8"/>
    <w:rsid w:val="00F871CE"/>
    <w:rsid w:val="00F87802"/>
    <w:rsid w:val="00F9278C"/>
    <w:rsid w:val="00F92C0A"/>
    <w:rsid w:val="00F936AE"/>
    <w:rsid w:val="00F9415B"/>
    <w:rsid w:val="00F949F2"/>
    <w:rsid w:val="00F95D9B"/>
    <w:rsid w:val="00F96799"/>
    <w:rsid w:val="00F96E7A"/>
    <w:rsid w:val="00F97907"/>
    <w:rsid w:val="00FA13C2"/>
    <w:rsid w:val="00FA15C1"/>
    <w:rsid w:val="00FA19CC"/>
    <w:rsid w:val="00FA288E"/>
    <w:rsid w:val="00FA2DDA"/>
    <w:rsid w:val="00FA47DD"/>
    <w:rsid w:val="00FA4CD0"/>
    <w:rsid w:val="00FA5006"/>
    <w:rsid w:val="00FA7AB5"/>
    <w:rsid w:val="00FA7F91"/>
    <w:rsid w:val="00FB121C"/>
    <w:rsid w:val="00FB1CDD"/>
    <w:rsid w:val="00FB20EE"/>
    <w:rsid w:val="00FB2A51"/>
    <w:rsid w:val="00FB2C2F"/>
    <w:rsid w:val="00FB305C"/>
    <w:rsid w:val="00FB52C7"/>
    <w:rsid w:val="00FB5DCD"/>
    <w:rsid w:val="00FB618E"/>
    <w:rsid w:val="00FB6B4F"/>
    <w:rsid w:val="00FB7538"/>
    <w:rsid w:val="00FC04A5"/>
    <w:rsid w:val="00FC17BC"/>
    <w:rsid w:val="00FC23BE"/>
    <w:rsid w:val="00FC2A77"/>
    <w:rsid w:val="00FC2E3D"/>
    <w:rsid w:val="00FC3BDE"/>
    <w:rsid w:val="00FC442C"/>
    <w:rsid w:val="00FC7257"/>
    <w:rsid w:val="00FC7D8C"/>
    <w:rsid w:val="00FD0589"/>
    <w:rsid w:val="00FD0B8D"/>
    <w:rsid w:val="00FD1DBE"/>
    <w:rsid w:val="00FD25A7"/>
    <w:rsid w:val="00FD27B6"/>
    <w:rsid w:val="00FD3689"/>
    <w:rsid w:val="00FD3CE1"/>
    <w:rsid w:val="00FD42A3"/>
    <w:rsid w:val="00FD642D"/>
    <w:rsid w:val="00FD7468"/>
    <w:rsid w:val="00FD7CE0"/>
    <w:rsid w:val="00FE0B3B"/>
    <w:rsid w:val="00FE13F9"/>
    <w:rsid w:val="00FE1BE2"/>
    <w:rsid w:val="00FE2EFC"/>
    <w:rsid w:val="00FE33DD"/>
    <w:rsid w:val="00FE5298"/>
    <w:rsid w:val="00FE6A7A"/>
    <w:rsid w:val="00FE6B73"/>
    <w:rsid w:val="00FE730A"/>
    <w:rsid w:val="00FF0952"/>
    <w:rsid w:val="00FF1097"/>
    <w:rsid w:val="00FF1DD7"/>
    <w:rsid w:val="00FF272A"/>
    <w:rsid w:val="00FF286E"/>
    <w:rsid w:val="00FF2FC7"/>
    <w:rsid w:val="00FF4453"/>
    <w:rsid w:val="00FF467E"/>
    <w:rsid w:val="00FF5A6C"/>
    <w:rsid w:val="00FF7581"/>
    <w:rsid w:val="00FF7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9DF95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styleId="Hipercze">
    <w:name w:val="Hyperlink"/>
    <w:basedOn w:val="Domylnaczcionkaakapitu"/>
    <w:uiPriority w:val="99"/>
    <w:semiHidden/>
    <w:rsid w:val="00602CFF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E6C17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E6C17"/>
    <w:rPr>
      <w:rFonts w:ascii="Times New Roman" w:eastAsiaTheme="minorEastAsia" w:hAnsi="Times New Roman" w:cs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1E6C17"/>
    <w:rPr>
      <w:vertAlign w:val="superscript"/>
    </w:rPr>
  </w:style>
  <w:style w:type="paragraph" w:styleId="Poprawka">
    <w:name w:val="Revision"/>
    <w:hidden/>
    <w:uiPriority w:val="99"/>
    <w:semiHidden/>
    <w:rsid w:val="0045147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93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4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6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99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2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0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340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180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4755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7397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2594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134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556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98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7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09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3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41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19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72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892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396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3362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1269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813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47070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71862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51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6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3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193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883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2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869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827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10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82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355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8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103651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7244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44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396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55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8406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62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793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3866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49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052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586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0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1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438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916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471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1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158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2665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7514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41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6659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7853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37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2726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88865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857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715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760949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960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49363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6729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4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2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04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0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59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6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53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04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97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97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7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28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42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665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681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489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170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237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3416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9104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16779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32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5940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04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093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5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0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88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19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2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04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334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8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553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18560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373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15798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961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155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68327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117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82866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48189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9494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70434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92504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9290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38929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9311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6113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915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79509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8563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9297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760291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8812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165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01346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231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28418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60251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66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0302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2223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30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1070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0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58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65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56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6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229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059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086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518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0211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104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716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603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39206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2376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3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17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969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69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1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1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8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121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039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3232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336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585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892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075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85708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3013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768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89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6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96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939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84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6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1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9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3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31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2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840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6079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721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8336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1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7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5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7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7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0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9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027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5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941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519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221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1901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0733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9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59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3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2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5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2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859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710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810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5066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899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6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9302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916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18064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1034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13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15214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3171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3120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9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2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9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0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79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5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6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995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89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2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8939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65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75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03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9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88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1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117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99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5963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0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53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41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1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40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78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1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27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7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96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79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86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3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3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20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5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5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3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2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70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2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5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9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420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3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7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53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9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9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9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52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704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92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00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6304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1603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051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2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14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47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2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24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7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951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040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203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473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6887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415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7681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34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23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31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9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98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64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13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521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5578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476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999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8981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40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2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0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65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0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162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39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9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237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7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15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142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38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1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4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3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22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5985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48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8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4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5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3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55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5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8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9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81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0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48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4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90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4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0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64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09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9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61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7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9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47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68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53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8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8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2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98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57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351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524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44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7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03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96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65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880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993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597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52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51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99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67592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50447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728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405745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646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2196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2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3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53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872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2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8555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82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6375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0046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359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912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5529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283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4102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07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4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20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6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93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17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3790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109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463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489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53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1645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423423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9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9591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38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58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25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96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5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63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40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368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90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83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5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81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37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0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3824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0532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64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016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9250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5697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077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6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0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83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5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868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15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33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319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8817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588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1920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191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8393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9856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4516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64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4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63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27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17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37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83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2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9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35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331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96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875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2872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95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6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571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45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6432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7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1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519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88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6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498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328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974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5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05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700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3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71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31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92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5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44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8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91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042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04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531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855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187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21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920314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775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91538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923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53576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252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28248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4749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07419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16351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60193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8178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42221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459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3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2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36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39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869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2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0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255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492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9504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671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264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8356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2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608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6864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3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1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6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2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263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34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68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56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96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8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06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28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62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25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2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34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17189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67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2886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504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4335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46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25388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98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2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712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79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471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10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38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891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9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13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09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63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856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50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03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415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63812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030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8905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9646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2186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40080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0116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142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8291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28726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47254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4244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9066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62828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2229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7295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417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83264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2579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86910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9612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29342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46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5052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9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6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8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678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46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25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7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3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836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06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18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7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11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99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5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07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27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9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4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30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3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5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8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596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822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160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7050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598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186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61482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504232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7870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9240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4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76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9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603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2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32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96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99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7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8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5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3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456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92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4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01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806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99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33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13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325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083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732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28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963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5114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669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3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7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48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56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76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3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96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491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165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681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02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9561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7034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70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26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48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8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6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31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54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73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31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9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70869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1352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598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83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3186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901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600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4409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71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96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9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61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95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949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233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942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0626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0556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100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623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3715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2399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983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0585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66250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9633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77002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7968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4119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6413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23146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60442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14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13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4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78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60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0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7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06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197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7375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729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0920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1906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230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050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6220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42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2226397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032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16317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8706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45276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029090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5951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584222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7490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5422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8137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490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260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85861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531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801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4966533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8905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8745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409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022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88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6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4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95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03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84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96160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794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5112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796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436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1688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7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40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89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0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537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668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69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66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95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06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3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23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46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40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64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88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761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73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05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9888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350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7325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36084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750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2276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72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8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7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82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53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9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17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2995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038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851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774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252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1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76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75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74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5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5714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4808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6622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7193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5075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257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278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7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1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63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9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888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87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333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092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2445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8174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85122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4984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9526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0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62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04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7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64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71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370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737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124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427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34637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81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580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29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93641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9162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894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26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61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60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07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691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65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51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755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0397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26655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69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489423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0227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2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705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175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02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42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71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1431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012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59678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212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132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17102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105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118529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51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5508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59257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432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7037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31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6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5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9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3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49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54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73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445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361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06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98070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9090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856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841234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5241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70911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701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3739224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2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1742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49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5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7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8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1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76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62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23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09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57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6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079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1771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205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877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456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9900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33923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60781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791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19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9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5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98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20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6662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14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99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6570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751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55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2693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413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84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28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72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14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581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94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8712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25145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5732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756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32301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8682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675768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9457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72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2369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6105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3121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4185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915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306380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78544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6858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072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347618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207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723013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4264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9235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13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5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68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729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936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414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757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946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318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973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473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729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924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6220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2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42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99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76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032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47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081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300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0997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047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667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63568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60589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1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87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91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17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36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177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9413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49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5459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8229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0499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2359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0136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87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49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15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9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243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66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169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59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64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8701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63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327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558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63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7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811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56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057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4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0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06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9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9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6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930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31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58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77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7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36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179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528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2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7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65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54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13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03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549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317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495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683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4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663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8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247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19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57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763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504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511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79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344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780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785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73662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2067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5816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2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4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93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85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35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165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07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8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7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748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04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28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0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47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7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9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2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4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1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6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64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06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43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89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752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6386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045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1513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064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321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8593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9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10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17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72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07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842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86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540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376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7675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5769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3063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9374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87228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454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76329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86289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8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6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93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1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1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1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4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6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9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056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0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6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57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8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5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4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4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09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2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0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9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4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51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228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97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84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3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64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28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30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4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38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5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3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55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21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2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26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4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18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98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9081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8112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638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45112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31890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802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9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66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45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5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588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800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02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634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71844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3535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8263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7601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0322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124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3806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7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8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627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59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6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11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5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8813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955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430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4539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90228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6605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8883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73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4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22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89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78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8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1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36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74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6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09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355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99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95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5517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306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3474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9923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046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954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69821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47957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454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14816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984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79592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0962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749990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6062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2504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288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16995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906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092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59197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30344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888758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63932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27441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417019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83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05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0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9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3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7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7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9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7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3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59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1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3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9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40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48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4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10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5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8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8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5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38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40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06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07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25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957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30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8890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525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9495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75116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210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98581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301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31222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59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63217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951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71546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39167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15606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873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01906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5035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19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46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695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32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93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15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680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0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80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45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064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3083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242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73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3975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536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82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8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6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15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06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824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104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69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012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7179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564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72253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8460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74949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81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0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61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704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91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08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13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765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1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3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8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06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9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31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9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5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363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7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8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09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496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65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06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484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963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6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6204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54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13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48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77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269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3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5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5256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846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187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56237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847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15516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106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368260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3131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52144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778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22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3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16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24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64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12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3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38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04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4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6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6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096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47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093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622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5544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735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399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1620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663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1912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972518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3187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22535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66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6810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917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762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79716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046297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7217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9489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8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30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305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80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55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82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5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72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062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9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75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29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1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18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35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7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14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60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480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30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745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7096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825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0822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0158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384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9945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030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810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093625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7575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0782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18783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347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2368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82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54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39489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542325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388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819892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31098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29988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50361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209378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4500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17905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12987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055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2534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186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814298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7674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719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7044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85644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49172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8134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950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1578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nzwga2t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11B3937-E18A-43B6-8417-8ECB09D19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14050</Words>
  <Characters>84301</Characters>
  <Application>Microsoft Office Word</Application>
  <DocSecurity>0</DocSecurity>
  <Lines>702</Lines>
  <Paragraphs>196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2022-08-10T08:00:00Z</dcterms:created>
  <dcterms:modified xsi:type="dcterms:W3CDTF">2022-08-10T08:00:00Z</dcterms:modified>
  <cp:category/>
</cp:coreProperties>
</file>